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B15" w:rsidRPr="0076280D" w:rsidRDefault="00DA3B15" w:rsidP="0076280D">
      <w:pPr>
        <w:jc w:val="center"/>
        <w:rPr>
          <w:b/>
          <w:bCs/>
          <w:sz w:val="36"/>
          <w:szCs w:val="36"/>
        </w:rPr>
      </w:pPr>
      <w:r w:rsidRPr="00E7638C">
        <w:rPr>
          <w:b/>
          <w:bCs/>
          <w:sz w:val="36"/>
          <w:szCs w:val="36"/>
        </w:rPr>
        <w:t>Unit Plan</w:t>
      </w:r>
      <w:r>
        <w:rPr>
          <w:b/>
          <w:bCs/>
          <w:sz w:val="36"/>
          <w:szCs w:val="36"/>
        </w:rPr>
        <w:t xml:space="preserve"> overview covering 20 class room hours</w:t>
      </w:r>
    </w:p>
    <w:tbl>
      <w:tblPr>
        <w:tblW w:w="14850" w:type="dxa"/>
        <w:tblInd w:w="-650" w:type="dxa"/>
        <w:tblLayout w:type="fixed"/>
        <w:tblLook w:val="0000"/>
      </w:tblPr>
      <w:tblGrid>
        <w:gridCol w:w="3120"/>
        <w:gridCol w:w="1280"/>
        <w:gridCol w:w="5170"/>
        <w:gridCol w:w="5280"/>
      </w:tblGrid>
      <w:tr w:rsidR="00DA3B15">
        <w:trPr>
          <w:tblHeader/>
        </w:trPr>
        <w:tc>
          <w:tcPr>
            <w:tcW w:w="3120" w:type="dxa"/>
            <w:tcBorders>
              <w:top w:val="single" w:sz="8" w:space="0" w:color="000000"/>
              <w:left w:val="single" w:sz="8" w:space="0" w:color="000000"/>
              <w:bottom w:val="single" w:sz="8" w:space="0" w:color="000000"/>
              <w:right w:val="single" w:sz="8" w:space="0" w:color="000000"/>
            </w:tcBorders>
            <w:shd w:val="clear" w:color="auto" w:fill="E0E0E0"/>
            <w:tcMar>
              <w:top w:w="0" w:type="dxa"/>
              <w:left w:w="0" w:type="dxa"/>
              <w:bottom w:w="0" w:type="dxa"/>
              <w:right w:w="0" w:type="dxa"/>
            </w:tcMar>
          </w:tcPr>
          <w:p w:rsidR="00DA3B15" w:rsidRPr="00E7638C" w:rsidRDefault="00DA3B15">
            <w:pPr>
              <w:rPr>
                <w:b/>
                <w:bCs/>
              </w:rPr>
            </w:pPr>
            <w:r w:rsidRPr="00E7638C">
              <w:rPr>
                <w:b/>
                <w:bCs/>
                <w:sz w:val="36"/>
                <w:szCs w:val="36"/>
              </w:rPr>
              <w:t>Lesson</w:t>
            </w:r>
          </w:p>
          <w:p w:rsidR="00DA3B15" w:rsidRPr="00E7638C" w:rsidRDefault="00DA3B15">
            <w:pPr>
              <w:rPr>
                <w:b/>
                <w:bCs/>
                <w:sz w:val="36"/>
                <w:szCs w:val="36"/>
              </w:rPr>
            </w:pPr>
            <w:r w:rsidRPr="00E7638C">
              <w:rPr>
                <w:b/>
                <w:bCs/>
                <w:sz w:val="36"/>
                <w:szCs w:val="36"/>
              </w:rPr>
              <w:t>(Title and topic)</w:t>
            </w:r>
          </w:p>
        </w:tc>
        <w:tc>
          <w:tcPr>
            <w:tcW w:w="1280" w:type="dxa"/>
            <w:tcBorders>
              <w:top w:val="single" w:sz="8" w:space="0" w:color="000000"/>
              <w:left w:val="single" w:sz="8" w:space="0" w:color="000000"/>
              <w:bottom w:val="single" w:sz="8" w:space="0" w:color="000000"/>
              <w:right w:val="single" w:sz="8" w:space="0" w:color="000000"/>
            </w:tcBorders>
            <w:shd w:val="clear" w:color="auto" w:fill="E0E0E0"/>
            <w:tcMar>
              <w:top w:w="0" w:type="dxa"/>
              <w:left w:w="0" w:type="dxa"/>
              <w:bottom w:w="0" w:type="dxa"/>
              <w:right w:w="0" w:type="dxa"/>
            </w:tcMar>
          </w:tcPr>
          <w:p w:rsidR="00DA3B15" w:rsidRPr="00E7638C" w:rsidRDefault="00DA3B15">
            <w:pPr>
              <w:rPr>
                <w:b/>
                <w:bCs/>
              </w:rPr>
            </w:pPr>
          </w:p>
          <w:p w:rsidR="00DA3B15" w:rsidRPr="00981A7E" w:rsidRDefault="00DA3B15">
            <w:pPr>
              <w:rPr>
                <w:b/>
                <w:bCs/>
                <w:sz w:val="24"/>
                <w:szCs w:val="24"/>
              </w:rPr>
            </w:pPr>
            <w:r w:rsidRPr="00981A7E">
              <w:rPr>
                <w:b/>
                <w:bCs/>
                <w:sz w:val="24"/>
                <w:szCs w:val="24"/>
              </w:rPr>
              <w:t>Expectation</w:t>
            </w:r>
          </w:p>
          <w:p w:rsidR="00DA3B15" w:rsidRPr="00E7638C" w:rsidRDefault="00DA3B15">
            <w:pPr>
              <w:rPr>
                <w:b/>
                <w:bCs/>
                <w:sz w:val="36"/>
                <w:szCs w:val="36"/>
              </w:rPr>
            </w:pPr>
            <w:r w:rsidRPr="00981A7E">
              <w:rPr>
                <w:b/>
                <w:bCs/>
                <w:sz w:val="24"/>
                <w:szCs w:val="24"/>
              </w:rPr>
              <w:t>Codes</w:t>
            </w:r>
          </w:p>
        </w:tc>
        <w:tc>
          <w:tcPr>
            <w:tcW w:w="5170" w:type="dxa"/>
            <w:tcBorders>
              <w:top w:val="single" w:sz="8" w:space="0" w:color="000000"/>
              <w:left w:val="single" w:sz="8" w:space="0" w:color="000000"/>
              <w:bottom w:val="single" w:sz="8" w:space="0" w:color="000000"/>
              <w:right w:val="single" w:sz="8" w:space="0" w:color="000000"/>
            </w:tcBorders>
            <w:shd w:val="clear" w:color="auto" w:fill="E0E0E0"/>
            <w:tcMar>
              <w:top w:w="0" w:type="dxa"/>
              <w:left w:w="0" w:type="dxa"/>
              <w:bottom w:w="0" w:type="dxa"/>
              <w:right w:w="0" w:type="dxa"/>
            </w:tcMar>
          </w:tcPr>
          <w:p w:rsidR="00DA3B15" w:rsidRPr="00E7638C" w:rsidRDefault="00DA3B15" w:rsidP="00E7638C">
            <w:pPr>
              <w:ind w:right="1421"/>
              <w:rPr>
                <w:b/>
                <w:bCs/>
              </w:rPr>
            </w:pPr>
            <w:r w:rsidRPr="00E7638C">
              <w:rPr>
                <w:b/>
                <w:bCs/>
                <w:sz w:val="36"/>
                <w:szCs w:val="36"/>
              </w:rPr>
              <w:t>Lesson strategy and Assessment</w:t>
            </w:r>
          </w:p>
        </w:tc>
        <w:tc>
          <w:tcPr>
            <w:tcW w:w="5280" w:type="dxa"/>
            <w:tcBorders>
              <w:top w:val="single" w:sz="8" w:space="0" w:color="000000"/>
              <w:left w:val="single" w:sz="8" w:space="0" w:color="000000"/>
              <w:bottom w:val="single" w:sz="8" w:space="0" w:color="000000"/>
              <w:right w:val="single" w:sz="8" w:space="0" w:color="000000"/>
            </w:tcBorders>
            <w:shd w:val="clear" w:color="auto" w:fill="E0E0E0"/>
            <w:tcMar>
              <w:top w:w="0" w:type="dxa"/>
              <w:left w:w="0" w:type="dxa"/>
              <w:bottom w:w="0" w:type="dxa"/>
              <w:right w:w="0" w:type="dxa"/>
            </w:tcMar>
          </w:tcPr>
          <w:p w:rsidR="00DA3B15" w:rsidRPr="00E7638C" w:rsidRDefault="00DA3B15">
            <w:pPr>
              <w:rPr>
                <w:b/>
                <w:bCs/>
              </w:rPr>
            </w:pPr>
            <w:r w:rsidRPr="00E7638C">
              <w:rPr>
                <w:b/>
                <w:bCs/>
                <w:sz w:val="36"/>
                <w:szCs w:val="36"/>
              </w:rPr>
              <w:t xml:space="preserve">Evaluation including criteria addressed </w:t>
            </w:r>
          </w:p>
        </w:tc>
      </w:tr>
      <w:tr w:rsidR="00DA3B15">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104BA3" w:rsidRDefault="00DA3B15">
            <w:pPr>
              <w:rPr>
                <w:b/>
                <w:bCs/>
                <w:sz w:val="28"/>
                <w:szCs w:val="28"/>
              </w:rPr>
            </w:pPr>
            <w:r w:rsidRPr="00104BA3">
              <w:rPr>
                <w:b/>
                <w:bCs/>
                <w:sz w:val="28"/>
                <w:szCs w:val="28"/>
              </w:rPr>
              <w:t>Diagnostic test- text</w:t>
            </w:r>
          </w:p>
          <w:p w:rsidR="00DA3B15" w:rsidRPr="00104BA3" w:rsidRDefault="00DA3B15">
            <w:pPr>
              <w:rPr>
                <w:sz w:val="28"/>
                <w:szCs w:val="28"/>
              </w:rPr>
            </w:pPr>
            <w:r w:rsidRPr="00104BA3">
              <w:rPr>
                <w:sz w:val="28"/>
                <w:szCs w:val="28"/>
              </w:rPr>
              <w:t>(1 class room hour)</w:t>
            </w: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A20A57">
            <w:r>
              <w:t>Review of Grade 11 Chemistry Curriculum</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rsidP="00CD5B92">
            <w:pPr>
              <w:ind w:left="220"/>
              <w:rPr>
                <w:sz w:val="28"/>
                <w:szCs w:val="28"/>
              </w:rPr>
            </w:pPr>
            <w:r w:rsidRPr="009441F2">
              <w:rPr>
                <w:sz w:val="28"/>
                <w:szCs w:val="28"/>
              </w:rPr>
              <w:t>A series of questions from pg 158 - 159 of the textbook</w:t>
            </w:r>
            <w:r w:rsidR="00507EFF">
              <w:rPr>
                <w:sz w:val="28"/>
                <w:szCs w:val="28"/>
              </w:rPr>
              <w:t xml:space="preserve"> </w:t>
            </w:r>
            <w:r w:rsidRPr="009441F2">
              <w:rPr>
                <w:sz w:val="28"/>
                <w:szCs w:val="28"/>
              </w:rPr>
              <w:t xml:space="preserve"> Nelson Chemistry 12 by Hans van Kessel et al. which test the </w:t>
            </w:r>
          </w:p>
          <w:p w:rsidR="00DA3B15" w:rsidRPr="009441F2" w:rsidRDefault="00DA3B15" w:rsidP="00CD5B92">
            <w:pPr>
              <w:ind w:left="220"/>
              <w:rPr>
                <w:sz w:val="28"/>
                <w:szCs w:val="28"/>
              </w:rPr>
            </w:pPr>
            <w:r w:rsidRPr="009441F2">
              <w:rPr>
                <w:sz w:val="28"/>
                <w:szCs w:val="28"/>
              </w:rPr>
              <w:t>Pre-requisites to teach the unit “structure and properties”.</w:t>
            </w: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sidP="00CD5B92">
            <w:pPr>
              <w:ind w:left="110" w:right="220"/>
              <w:rPr>
                <w:sz w:val="28"/>
                <w:szCs w:val="28"/>
              </w:rPr>
            </w:pPr>
            <w:r w:rsidRPr="009441F2">
              <w:rPr>
                <w:sz w:val="28"/>
                <w:szCs w:val="28"/>
              </w:rPr>
              <w:t xml:space="preserve">Teacher will collect the </w:t>
            </w:r>
            <w:r w:rsidRPr="009441F2">
              <w:rPr>
                <w:b/>
                <w:bCs/>
                <w:sz w:val="28"/>
                <w:szCs w:val="28"/>
              </w:rPr>
              <w:t>tests</w:t>
            </w:r>
            <w:r w:rsidRPr="009441F2">
              <w:rPr>
                <w:sz w:val="28"/>
                <w:szCs w:val="28"/>
              </w:rPr>
              <w:t xml:space="preserve"> and grade them so that she can</w:t>
            </w:r>
            <w:r w:rsidR="00A20A57">
              <w:rPr>
                <w:sz w:val="28"/>
                <w:szCs w:val="28"/>
              </w:rPr>
              <w:t xml:space="preserve"> evaluate</w:t>
            </w:r>
            <w:r w:rsidRPr="009441F2">
              <w:rPr>
                <w:sz w:val="28"/>
                <w:szCs w:val="28"/>
              </w:rPr>
              <w:t xml:space="preserve"> the level of the students.</w:t>
            </w:r>
          </w:p>
          <w:p w:rsidR="00A20A57" w:rsidRDefault="00A20A57" w:rsidP="00CD5B92">
            <w:pPr>
              <w:ind w:left="110" w:right="220"/>
              <w:rPr>
                <w:sz w:val="28"/>
                <w:szCs w:val="28"/>
              </w:rPr>
            </w:pPr>
            <w:r>
              <w:rPr>
                <w:sz w:val="28"/>
                <w:szCs w:val="28"/>
              </w:rPr>
              <w:t>Teacher can structure classes accordingly.</w:t>
            </w:r>
          </w:p>
          <w:p w:rsidR="00A20A57" w:rsidRDefault="00A20A57" w:rsidP="00CD5B92">
            <w:pPr>
              <w:ind w:left="110" w:right="220"/>
              <w:rPr>
                <w:sz w:val="28"/>
                <w:szCs w:val="28"/>
              </w:rPr>
            </w:pPr>
            <w:r>
              <w:rPr>
                <w:sz w:val="28"/>
                <w:szCs w:val="28"/>
              </w:rPr>
              <w:t>Survey of preferences and learning styles can be given at the beginning of unit to determine different multiple intelligences of students, heterogeneity of class and how the lessons will be adapted to suit their learning needs.</w:t>
            </w:r>
          </w:p>
          <w:p w:rsidR="00A20A57" w:rsidRPr="009441F2" w:rsidRDefault="00A20A57" w:rsidP="00CD5B92">
            <w:pPr>
              <w:ind w:left="110" w:right="220"/>
              <w:rPr>
                <w:sz w:val="28"/>
                <w:szCs w:val="28"/>
              </w:rPr>
            </w:pPr>
          </w:p>
        </w:tc>
      </w:tr>
      <w:tr w:rsidR="00DA3B15">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104BA3" w:rsidRDefault="00DA3B15">
            <w:pPr>
              <w:rPr>
                <w:b/>
                <w:bCs/>
                <w:sz w:val="28"/>
                <w:szCs w:val="28"/>
              </w:rPr>
            </w:pPr>
            <w:r w:rsidRPr="00104BA3">
              <w:rPr>
                <w:b/>
                <w:bCs/>
                <w:sz w:val="28"/>
                <w:szCs w:val="28"/>
              </w:rPr>
              <w:t>Introduction to Structure and Properties</w:t>
            </w:r>
          </w:p>
          <w:p w:rsidR="00DA3B15" w:rsidRPr="00104BA3" w:rsidRDefault="00DA3B15">
            <w:pPr>
              <w:rPr>
                <w:sz w:val="28"/>
                <w:szCs w:val="28"/>
              </w:rPr>
            </w:pPr>
            <w:r w:rsidRPr="00104BA3">
              <w:rPr>
                <w:sz w:val="28"/>
                <w:szCs w:val="28"/>
              </w:rPr>
              <w:t>(1 classroom hour)</w:t>
            </w: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890D34" w:rsidRDefault="00DA3B15">
            <w:pPr>
              <w:rPr>
                <w:sz w:val="36"/>
                <w:szCs w:val="36"/>
              </w:rPr>
            </w:pPr>
            <w:r w:rsidRPr="00890D34">
              <w:rPr>
                <w:sz w:val="36"/>
                <w:szCs w:val="36"/>
              </w:rPr>
              <w:t>C 1.1</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rsidP="00CD5B92">
            <w:pPr>
              <w:ind w:left="220"/>
              <w:rPr>
                <w:sz w:val="28"/>
                <w:szCs w:val="28"/>
              </w:rPr>
            </w:pPr>
            <w:r w:rsidRPr="009441F2">
              <w:rPr>
                <w:sz w:val="28"/>
                <w:szCs w:val="28"/>
              </w:rPr>
              <w:t>Videos of how chemistry relates to real life- careers and applications of molecular and atomic structures. This helps to increase interest in the topic.</w:t>
            </w:r>
          </w:p>
          <w:p w:rsidR="00DA3B15" w:rsidRPr="009441F2" w:rsidRDefault="00DA3B15" w:rsidP="00CD5B92">
            <w:pPr>
              <w:ind w:left="220"/>
              <w:rPr>
                <w:sz w:val="28"/>
                <w:szCs w:val="28"/>
              </w:rPr>
            </w:pPr>
          </w:p>
          <w:p w:rsidR="00DA3B15" w:rsidRPr="009441F2" w:rsidRDefault="00917F58" w:rsidP="00CD5B92">
            <w:pPr>
              <w:ind w:left="220"/>
              <w:rPr>
                <w:sz w:val="28"/>
                <w:szCs w:val="28"/>
              </w:rPr>
            </w:pPr>
            <w:hyperlink r:id="rId5" w:history="1">
              <w:r w:rsidR="00DA3B15" w:rsidRPr="009441F2">
                <w:rPr>
                  <w:rStyle w:val="Hyperlink"/>
                  <w:sz w:val="28"/>
                  <w:szCs w:val="28"/>
                </w:rPr>
                <w:t>http://www.youtube.com/watch?v=5wkaIJTSZe0</w:t>
              </w:r>
            </w:hyperlink>
            <w:r w:rsidR="00DA3B15" w:rsidRPr="009441F2">
              <w:rPr>
                <w:sz w:val="28"/>
                <w:szCs w:val="28"/>
              </w:rPr>
              <w:t xml:space="preserve"> </w:t>
            </w:r>
          </w:p>
          <w:p w:rsidR="00DA3B15" w:rsidRPr="009441F2" w:rsidRDefault="00917F58" w:rsidP="00CD5B92">
            <w:pPr>
              <w:ind w:left="220"/>
              <w:rPr>
                <w:sz w:val="28"/>
                <w:szCs w:val="28"/>
              </w:rPr>
            </w:pPr>
            <w:hyperlink r:id="rId6" w:history="1">
              <w:r w:rsidR="00DA3B15" w:rsidRPr="009441F2">
                <w:rPr>
                  <w:rStyle w:val="Hyperlink"/>
                  <w:sz w:val="28"/>
                  <w:szCs w:val="28"/>
                </w:rPr>
                <w:t>http://www.youtube.com/watch?v=2O5PU3zB2OY</w:t>
              </w:r>
            </w:hyperlink>
          </w:p>
          <w:p w:rsidR="00DA3B15" w:rsidRPr="009441F2" w:rsidRDefault="00917F58" w:rsidP="00CD5B92">
            <w:pPr>
              <w:ind w:left="220"/>
              <w:rPr>
                <w:sz w:val="28"/>
                <w:szCs w:val="28"/>
              </w:rPr>
            </w:pPr>
            <w:hyperlink r:id="rId7" w:history="1">
              <w:r w:rsidR="00DA3B15" w:rsidRPr="009441F2">
                <w:rPr>
                  <w:rStyle w:val="Hyperlink"/>
                  <w:sz w:val="28"/>
                  <w:szCs w:val="28"/>
                </w:rPr>
                <w:t>http://www.youtube.com/watch?v=vsP95aeLqLU&amp;feature=related</w:t>
              </w:r>
            </w:hyperlink>
          </w:p>
          <w:p w:rsidR="00DA3B15" w:rsidRPr="009441F2" w:rsidRDefault="00DA3B15" w:rsidP="00CD5B92">
            <w:pPr>
              <w:ind w:left="220"/>
              <w:rPr>
                <w:sz w:val="28"/>
                <w:szCs w:val="28"/>
              </w:rPr>
            </w:pP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pPr>
              <w:rPr>
                <w:b/>
                <w:bCs/>
                <w:sz w:val="28"/>
                <w:szCs w:val="28"/>
              </w:rPr>
            </w:pPr>
            <w:r w:rsidRPr="009441F2">
              <w:rPr>
                <w:b/>
                <w:bCs/>
                <w:sz w:val="28"/>
                <w:szCs w:val="28"/>
              </w:rPr>
              <w:t>Multiple choice</w:t>
            </w:r>
          </w:p>
          <w:p w:rsidR="00DA3B15" w:rsidRDefault="00DA3B15" w:rsidP="00CD5B92">
            <w:pPr>
              <w:ind w:left="110"/>
              <w:rPr>
                <w:sz w:val="28"/>
                <w:szCs w:val="28"/>
              </w:rPr>
            </w:pPr>
            <w:r w:rsidRPr="009441F2">
              <w:rPr>
                <w:sz w:val="28"/>
                <w:szCs w:val="28"/>
              </w:rPr>
              <w:t xml:space="preserve"> (5 to 10 questions) about the video to ensure that students are engaged and comprehending. Teacher corrects the questions.</w:t>
            </w:r>
          </w:p>
          <w:p w:rsidR="0059501D" w:rsidRDefault="0059501D" w:rsidP="00CD5B92">
            <w:pPr>
              <w:ind w:left="110"/>
              <w:rPr>
                <w:sz w:val="28"/>
                <w:szCs w:val="28"/>
              </w:rPr>
            </w:pPr>
          </w:p>
          <w:p w:rsidR="0059501D" w:rsidRPr="009441F2" w:rsidRDefault="0059501D" w:rsidP="0059501D">
            <w:pPr>
              <w:ind w:left="110"/>
              <w:rPr>
                <w:sz w:val="28"/>
                <w:szCs w:val="28"/>
              </w:rPr>
            </w:pPr>
            <w:r>
              <w:rPr>
                <w:sz w:val="28"/>
                <w:szCs w:val="28"/>
              </w:rPr>
              <w:t>Students are to answer prompt question in their journal at the end of the video presentations. Question</w:t>
            </w:r>
            <w:r w:rsidR="002F74A8">
              <w:rPr>
                <w:sz w:val="28"/>
                <w:szCs w:val="28"/>
              </w:rPr>
              <w:t>s</w:t>
            </w:r>
            <w:r>
              <w:rPr>
                <w:sz w:val="28"/>
                <w:szCs w:val="28"/>
              </w:rPr>
              <w:t xml:space="preserve"> will focus on future career aspirations, goals and what are the necessary steps they will take to achieve their future career dreams?</w:t>
            </w:r>
          </w:p>
        </w:tc>
      </w:tr>
      <w:tr w:rsidR="00DA3B15">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104BA3" w:rsidRDefault="00DA3B15">
            <w:pPr>
              <w:rPr>
                <w:b/>
                <w:bCs/>
                <w:sz w:val="28"/>
                <w:szCs w:val="28"/>
              </w:rPr>
            </w:pPr>
            <w:r w:rsidRPr="00104BA3">
              <w:rPr>
                <w:b/>
                <w:bCs/>
                <w:sz w:val="28"/>
                <w:szCs w:val="28"/>
              </w:rPr>
              <w:t>Quantum Mechanics</w:t>
            </w:r>
          </w:p>
          <w:p w:rsidR="00DA3B15" w:rsidRPr="00104BA3" w:rsidRDefault="00DA3B15">
            <w:pPr>
              <w:rPr>
                <w:sz w:val="28"/>
                <w:szCs w:val="28"/>
              </w:rPr>
            </w:pPr>
          </w:p>
          <w:p w:rsidR="00DA3B15" w:rsidRPr="00104BA3" w:rsidRDefault="00DA3B15">
            <w:pPr>
              <w:rPr>
                <w:sz w:val="28"/>
                <w:szCs w:val="28"/>
              </w:rPr>
            </w:pPr>
            <w:r w:rsidRPr="00104BA3">
              <w:rPr>
                <w:sz w:val="28"/>
                <w:szCs w:val="28"/>
              </w:rPr>
              <w:t xml:space="preserve">Past of atomic theory- </w:t>
            </w:r>
            <w:smartTag w:uri="urn:schemas-microsoft-com:office:smarttags" w:element="City">
              <w:smartTag w:uri="urn:schemas-microsoft-com:office:smarttags" w:element="place">
                <w:r w:rsidRPr="00104BA3">
                  <w:rPr>
                    <w:sz w:val="28"/>
                    <w:szCs w:val="28"/>
                  </w:rPr>
                  <w:t>Dalton</w:t>
                </w:r>
              </w:smartTag>
            </w:smartTag>
            <w:r w:rsidRPr="00104BA3">
              <w:rPr>
                <w:sz w:val="28"/>
                <w:szCs w:val="28"/>
              </w:rPr>
              <w:t xml:space="preserve">, Thompson, Rutherford and </w:t>
            </w:r>
            <w:r w:rsidR="00852C41" w:rsidRPr="00104BA3">
              <w:rPr>
                <w:sz w:val="28"/>
                <w:szCs w:val="28"/>
              </w:rPr>
              <w:t>B</w:t>
            </w:r>
            <w:r w:rsidRPr="00104BA3">
              <w:rPr>
                <w:sz w:val="28"/>
                <w:szCs w:val="28"/>
              </w:rPr>
              <w:t>ohr, Schrodinger</w:t>
            </w:r>
          </w:p>
          <w:p w:rsidR="00DA3B15" w:rsidRPr="00104BA3" w:rsidRDefault="00DA3B15">
            <w:pPr>
              <w:rPr>
                <w:sz w:val="28"/>
                <w:szCs w:val="28"/>
              </w:rPr>
            </w:pPr>
            <w:r w:rsidRPr="00104BA3">
              <w:rPr>
                <w:sz w:val="28"/>
                <w:szCs w:val="28"/>
              </w:rPr>
              <w:lastRenderedPageBreak/>
              <w:t>And the future of the atomic theory(Bader) and (Leroy)</w:t>
            </w:r>
          </w:p>
          <w:p w:rsidR="00DA3B15" w:rsidRPr="00104BA3" w:rsidRDefault="00DA3B15">
            <w:pPr>
              <w:rPr>
                <w:sz w:val="28"/>
                <w:szCs w:val="28"/>
              </w:rPr>
            </w:pPr>
          </w:p>
          <w:p w:rsidR="00DA3B15" w:rsidRPr="00104BA3" w:rsidRDefault="00DA3B15">
            <w:pPr>
              <w:rPr>
                <w:sz w:val="28"/>
                <w:szCs w:val="28"/>
              </w:rPr>
            </w:pPr>
            <w:r w:rsidRPr="00104BA3">
              <w:rPr>
                <w:sz w:val="28"/>
                <w:szCs w:val="28"/>
              </w:rPr>
              <w:t>(2 Class room hours)</w:t>
            </w: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890D34" w:rsidRDefault="00DA3B15">
            <w:pPr>
              <w:rPr>
                <w:sz w:val="36"/>
                <w:szCs w:val="36"/>
              </w:rPr>
            </w:pPr>
            <w:r w:rsidRPr="00890D34">
              <w:rPr>
                <w:sz w:val="36"/>
                <w:szCs w:val="36"/>
              </w:rPr>
              <w:lastRenderedPageBreak/>
              <w:t>C 3.1 and C3.5</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rsidP="00CD5B92">
            <w:pPr>
              <w:ind w:left="220"/>
              <w:rPr>
                <w:sz w:val="28"/>
                <w:szCs w:val="28"/>
              </w:rPr>
            </w:pPr>
            <w:r w:rsidRPr="009441F2">
              <w:rPr>
                <w:sz w:val="28"/>
                <w:szCs w:val="28"/>
              </w:rPr>
              <w:t xml:space="preserve">So students would have to get into pairs </w:t>
            </w:r>
            <w:r w:rsidRPr="009441F2">
              <w:rPr>
                <w:b/>
                <w:bCs/>
                <w:sz w:val="28"/>
                <w:szCs w:val="28"/>
              </w:rPr>
              <w:t>(think pair share),</w:t>
            </w:r>
            <w:r w:rsidRPr="009441F2">
              <w:rPr>
                <w:sz w:val="28"/>
                <w:szCs w:val="28"/>
              </w:rPr>
              <w:t xml:space="preserve"> research it in 30 minutes  present it on chart paper and stick it on the time line prepared by the teacher.</w:t>
            </w:r>
          </w:p>
          <w:p w:rsidR="00DA3B15" w:rsidRDefault="00DA3B15" w:rsidP="00CD5B92">
            <w:pPr>
              <w:ind w:left="220"/>
              <w:rPr>
                <w:sz w:val="28"/>
                <w:szCs w:val="28"/>
              </w:rPr>
            </w:pPr>
            <w:r w:rsidRPr="009441F2">
              <w:rPr>
                <w:sz w:val="28"/>
                <w:szCs w:val="28"/>
              </w:rPr>
              <w:t xml:space="preserve">The students and teacher </w:t>
            </w:r>
            <w:r w:rsidRPr="009441F2">
              <w:rPr>
                <w:b/>
                <w:bCs/>
                <w:sz w:val="28"/>
                <w:szCs w:val="28"/>
              </w:rPr>
              <w:t>brainstorm</w:t>
            </w:r>
            <w:r w:rsidRPr="009441F2">
              <w:rPr>
                <w:sz w:val="28"/>
                <w:szCs w:val="28"/>
              </w:rPr>
              <w:t xml:space="preserve"> the contributions of the scientists in the past </w:t>
            </w:r>
            <w:r w:rsidRPr="009441F2">
              <w:rPr>
                <w:sz w:val="28"/>
                <w:szCs w:val="28"/>
              </w:rPr>
              <w:lastRenderedPageBreak/>
              <w:t>and the current Canadian scientists.</w:t>
            </w:r>
          </w:p>
          <w:p w:rsidR="00852C41" w:rsidRPr="009441F2" w:rsidRDefault="00852C41" w:rsidP="00CD5B92">
            <w:pPr>
              <w:ind w:left="220"/>
              <w:rPr>
                <w:sz w:val="28"/>
                <w:szCs w:val="28"/>
              </w:rPr>
            </w:pPr>
            <w:r>
              <w:rPr>
                <w:sz w:val="28"/>
                <w:szCs w:val="28"/>
              </w:rPr>
              <w:t>The class goes through to the last 20 minutes of the period in chronological order discussing the various scientific contributions made and leading up to present day Quantum Mechanics. Some discussion for the future can be addressed at this time also.</w:t>
            </w: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rsidP="00CD5B92">
            <w:pPr>
              <w:ind w:left="110"/>
              <w:rPr>
                <w:sz w:val="28"/>
                <w:szCs w:val="28"/>
              </w:rPr>
            </w:pPr>
            <w:r w:rsidRPr="009441F2">
              <w:rPr>
                <w:sz w:val="28"/>
                <w:szCs w:val="28"/>
              </w:rPr>
              <w:lastRenderedPageBreak/>
              <w:t xml:space="preserve">An </w:t>
            </w:r>
            <w:r w:rsidRPr="009441F2">
              <w:rPr>
                <w:b/>
                <w:bCs/>
                <w:sz w:val="28"/>
                <w:szCs w:val="28"/>
              </w:rPr>
              <w:t>interview</w:t>
            </w:r>
            <w:r w:rsidRPr="009441F2">
              <w:rPr>
                <w:sz w:val="28"/>
                <w:szCs w:val="28"/>
              </w:rPr>
              <w:t xml:space="preserve"> where students get into pairs and interview the other students posed as scientists.</w:t>
            </w:r>
          </w:p>
          <w:p w:rsidR="00DA3B15" w:rsidRDefault="00DA3B15" w:rsidP="00CD5B92">
            <w:pPr>
              <w:ind w:left="110"/>
              <w:rPr>
                <w:sz w:val="28"/>
                <w:szCs w:val="28"/>
              </w:rPr>
            </w:pPr>
            <w:r w:rsidRPr="009441F2">
              <w:rPr>
                <w:sz w:val="28"/>
                <w:szCs w:val="28"/>
              </w:rPr>
              <w:t xml:space="preserve">Teacher listens, observes and notes her observation by using a </w:t>
            </w:r>
            <w:r w:rsidRPr="009441F2">
              <w:rPr>
                <w:b/>
                <w:bCs/>
                <w:sz w:val="28"/>
                <w:szCs w:val="28"/>
              </w:rPr>
              <w:t>scoring rubric</w:t>
            </w:r>
            <w:r w:rsidRPr="009441F2">
              <w:rPr>
                <w:sz w:val="28"/>
                <w:szCs w:val="28"/>
              </w:rPr>
              <w:t xml:space="preserve"> </w:t>
            </w:r>
            <w:r w:rsidR="00852C41">
              <w:rPr>
                <w:sz w:val="28"/>
                <w:szCs w:val="28"/>
              </w:rPr>
              <w:t xml:space="preserve">and checklists </w:t>
            </w:r>
            <w:r w:rsidRPr="009441F2">
              <w:rPr>
                <w:sz w:val="28"/>
                <w:szCs w:val="28"/>
              </w:rPr>
              <w:t xml:space="preserve">of the student’s knowledge through </w:t>
            </w:r>
            <w:r w:rsidRPr="009441F2">
              <w:rPr>
                <w:sz w:val="28"/>
                <w:szCs w:val="28"/>
              </w:rPr>
              <w:lastRenderedPageBreak/>
              <w:t>their answers in the interview.</w:t>
            </w:r>
          </w:p>
          <w:p w:rsidR="00852C41" w:rsidRDefault="00852C41" w:rsidP="00CD5B92">
            <w:pPr>
              <w:ind w:left="110"/>
              <w:rPr>
                <w:sz w:val="28"/>
                <w:szCs w:val="28"/>
              </w:rPr>
            </w:pPr>
            <w:r>
              <w:rPr>
                <w:sz w:val="28"/>
                <w:szCs w:val="28"/>
              </w:rPr>
              <w:t>Specific questions need to be addressed in order to achieve full marks i.e. 4+.</w:t>
            </w:r>
          </w:p>
          <w:p w:rsidR="00852C41" w:rsidRDefault="00852C41" w:rsidP="00CD5B92">
            <w:pPr>
              <w:ind w:left="110"/>
              <w:rPr>
                <w:sz w:val="28"/>
                <w:szCs w:val="28"/>
              </w:rPr>
            </w:pPr>
          </w:p>
          <w:p w:rsidR="00852C41" w:rsidRPr="009441F2" w:rsidRDefault="00852C41" w:rsidP="00CD5B92">
            <w:pPr>
              <w:ind w:left="110"/>
              <w:rPr>
                <w:sz w:val="28"/>
                <w:szCs w:val="28"/>
              </w:rPr>
            </w:pPr>
          </w:p>
        </w:tc>
      </w:tr>
      <w:tr w:rsidR="00DA3B15">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104BA3" w:rsidRDefault="00DA3B15">
            <w:pPr>
              <w:rPr>
                <w:b/>
                <w:bCs/>
                <w:sz w:val="28"/>
                <w:szCs w:val="28"/>
              </w:rPr>
            </w:pPr>
            <w:r w:rsidRPr="00104BA3">
              <w:rPr>
                <w:b/>
                <w:bCs/>
                <w:sz w:val="28"/>
                <w:szCs w:val="28"/>
              </w:rPr>
              <w:lastRenderedPageBreak/>
              <w:t>VSEPR theory</w:t>
            </w:r>
          </w:p>
          <w:p w:rsidR="00DA3B15" w:rsidRPr="00104BA3" w:rsidRDefault="00DA3B15">
            <w:pPr>
              <w:rPr>
                <w:sz w:val="28"/>
                <w:szCs w:val="28"/>
              </w:rPr>
            </w:pPr>
            <w:r w:rsidRPr="00104BA3">
              <w:rPr>
                <w:sz w:val="28"/>
                <w:szCs w:val="28"/>
              </w:rPr>
              <w:t>s, p, d and f Orbitals of all 20 elements</w:t>
            </w:r>
          </w:p>
          <w:p w:rsidR="00DA3B15" w:rsidRDefault="00DA3B15">
            <w:pPr>
              <w:rPr>
                <w:sz w:val="28"/>
                <w:szCs w:val="28"/>
              </w:rPr>
            </w:pPr>
          </w:p>
          <w:p w:rsidR="007D766C" w:rsidRPr="00104BA3" w:rsidRDefault="007D766C">
            <w:pPr>
              <w:rPr>
                <w:sz w:val="28"/>
                <w:szCs w:val="28"/>
              </w:rPr>
            </w:pPr>
            <w:r>
              <w:rPr>
                <w:sz w:val="28"/>
                <w:szCs w:val="28"/>
              </w:rPr>
              <w:t>(</w:t>
            </w:r>
            <w:r w:rsidRPr="007D766C">
              <w:rPr>
                <w:b/>
                <w:sz w:val="28"/>
                <w:szCs w:val="28"/>
              </w:rPr>
              <w:t>2 class room hours)</w:t>
            </w: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
              <w:t>C 2.3 and C 3.3</w:t>
            </w:r>
          </w:p>
          <w:p w:rsidR="00DA3B15" w:rsidRDefault="00DA3B15">
            <w:r>
              <w:t>C 2.1</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52C41" w:rsidRDefault="00DA3B15" w:rsidP="00CD5B92">
            <w:pPr>
              <w:ind w:left="220"/>
              <w:rPr>
                <w:sz w:val="28"/>
                <w:szCs w:val="28"/>
              </w:rPr>
            </w:pPr>
            <w:r w:rsidRPr="009441F2">
              <w:rPr>
                <w:sz w:val="28"/>
                <w:szCs w:val="28"/>
              </w:rPr>
              <w:t xml:space="preserve">Teacher </w:t>
            </w:r>
            <w:r w:rsidRPr="009441F2">
              <w:rPr>
                <w:b/>
                <w:bCs/>
                <w:sz w:val="28"/>
                <w:szCs w:val="28"/>
              </w:rPr>
              <w:t xml:space="preserve">lecture </w:t>
            </w:r>
            <w:r w:rsidRPr="009441F2">
              <w:rPr>
                <w:sz w:val="28"/>
                <w:szCs w:val="28"/>
              </w:rPr>
              <w:t xml:space="preserve">and </w:t>
            </w:r>
            <w:r w:rsidRPr="009441F2">
              <w:rPr>
                <w:b/>
                <w:bCs/>
                <w:sz w:val="28"/>
                <w:szCs w:val="28"/>
              </w:rPr>
              <w:t>Demonstrate</w:t>
            </w:r>
            <w:r w:rsidRPr="009441F2">
              <w:rPr>
                <w:sz w:val="28"/>
                <w:szCs w:val="28"/>
              </w:rPr>
              <w:t xml:space="preserve"> the orbitals with the help of egg cartons. One egg container holds the s orbital, </w:t>
            </w:r>
            <w:r w:rsidR="00852C41">
              <w:rPr>
                <w:sz w:val="28"/>
                <w:szCs w:val="28"/>
              </w:rPr>
              <w:t>(</w:t>
            </w:r>
            <w:r w:rsidRPr="009441F2">
              <w:rPr>
                <w:sz w:val="28"/>
                <w:szCs w:val="28"/>
              </w:rPr>
              <w:t>pennies are used as electrons</w:t>
            </w:r>
            <w:r w:rsidR="00852C41">
              <w:rPr>
                <w:sz w:val="28"/>
                <w:szCs w:val="28"/>
              </w:rPr>
              <w:t>)</w:t>
            </w:r>
            <w:r w:rsidRPr="009441F2">
              <w:rPr>
                <w:sz w:val="28"/>
                <w:szCs w:val="28"/>
              </w:rPr>
              <w:t>.</w:t>
            </w:r>
          </w:p>
          <w:p w:rsidR="00852C41" w:rsidRDefault="00852C41" w:rsidP="00CD5B92">
            <w:pPr>
              <w:ind w:left="220"/>
              <w:rPr>
                <w:sz w:val="28"/>
                <w:szCs w:val="28"/>
              </w:rPr>
            </w:pPr>
          </w:p>
          <w:p w:rsidR="00852C41" w:rsidRDefault="00852C41" w:rsidP="00CD5B92">
            <w:pPr>
              <w:ind w:left="220"/>
              <w:rPr>
                <w:sz w:val="28"/>
                <w:szCs w:val="28"/>
              </w:rPr>
            </w:pPr>
            <w:r>
              <w:rPr>
                <w:sz w:val="28"/>
                <w:szCs w:val="28"/>
              </w:rPr>
              <w:t>One penny needs t</w:t>
            </w:r>
            <w:r w:rsidR="002F74A8">
              <w:rPr>
                <w:sz w:val="28"/>
                <w:szCs w:val="28"/>
              </w:rPr>
              <w:t>o face upward, representing the</w:t>
            </w:r>
            <w:r>
              <w:rPr>
                <w:sz w:val="28"/>
                <w:szCs w:val="28"/>
              </w:rPr>
              <w:t xml:space="preserve"> “upward spin” an</w:t>
            </w:r>
            <w:r w:rsidR="00A640EC">
              <w:rPr>
                <w:sz w:val="28"/>
                <w:szCs w:val="28"/>
              </w:rPr>
              <w:t>d the other penny needs to face</w:t>
            </w:r>
            <w:r>
              <w:rPr>
                <w:sz w:val="28"/>
                <w:szCs w:val="28"/>
              </w:rPr>
              <w:t xml:space="preserve"> “downward”, representing the downward spin.</w:t>
            </w:r>
          </w:p>
          <w:p w:rsidR="00852C41" w:rsidRDefault="00852C41" w:rsidP="00CD5B92">
            <w:pPr>
              <w:ind w:left="220"/>
              <w:rPr>
                <w:sz w:val="28"/>
                <w:szCs w:val="28"/>
              </w:rPr>
            </w:pPr>
          </w:p>
          <w:p w:rsidR="00852C41" w:rsidRDefault="00852C41" w:rsidP="00CD5B92">
            <w:pPr>
              <w:ind w:left="220"/>
              <w:rPr>
                <w:sz w:val="28"/>
                <w:szCs w:val="28"/>
              </w:rPr>
            </w:pPr>
          </w:p>
          <w:p w:rsidR="00DA3B15" w:rsidRDefault="00852C41" w:rsidP="00CD5B92">
            <w:pPr>
              <w:ind w:left="220"/>
              <w:rPr>
                <w:sz w:val="28"/>
                <w:szCs w:val="28"/>
              </w:rPr>
            </w:pPr>
            <w:r>
              <w:rPr>
                <w:sz w:val="28"/>
                <w:szCs w:val="28"/>
              </w:rPr>
              <w:t>After teacher demonstrates</w:t>
            </w:r>
            <w:r w:rsidR="00DA3B15" w:rsidRPr="009441F2">
              <w:rPr>
                <w:sz w:val="28"/>
                <w:szCs w:val="28"/>
              </w:rPr>
              <w:t xml:space="preserve">, students get into groups of 3 and are assigned </w:t>
            </w:r>
            <w:r>
              <w:rPr>
                <w:sz w:val="28"/>
                <w:szCs w:val="28"/>
              </w:rPr>
              <w:t xml:space="preserve">5 to 6 different </w:t>
            </w:r>
            <w:r w:rsidR="00DA3B15" w:rsidRPr="009441F2">
              <w:rPr>
                <w:sz w:val="28"/>
                <w:szCs w:val="28"/>
              </w:rPr>
              <w:t xml:space="preserve">elements, then teacher uses </w:t>
            </w:r>
            <w:r w:rsidR="00DA3B15" w:rsidRPr="009441F2">
              <w:rPr>
                <w:b/>
                <w:bCs/>
                <w:sz w:val="28"/>
                <w:szCs w:val="28"/>
              </w:rPr>
              <w:t>Chalk and talk</w:t>
            </w:r>
            <w:r w:rsidR="00DA3B15" w:rsidRPr="009441F2">
              <w:rPr>
                <w:sz w:val="28"/>
                <w:szCs w:val="28"/>
              </w:rPr>
              <w:t xml:space="preserve"> to explain</w:t>
            </w:r>
            <w:r>
              <w:rPr>
                <w:sz w:val="28"/>
                <w:szCs w:val="28"/>
              </w:rPr>
              <w:t xml:space="preserve"> any misconceptions and or questions the students encounter</w:t>
            </w:r>
          </w:p>
          <w:p w:rsidR="00852C41" w:rsidRPr="009441F2" w:rsidRDefault="00852C41" w:rsidP="00CD5B92">
            <w:pPr>
              <w:ind w:left="220"/>
              <w:rPr>
                <w:sz w:val="28"/>
                <w:szCs w:val="28"/>
              </w:rPr>
            </w:pPr>
          </w:p>
          <w:p w:rsidR="00852C41" w:rsidRDefault="00DA3B15" w:rsidP="00852C41">
            <w:pPr>
              <w:ind w:left="220"/>
              <w:rPr>
                <w:sz w:val="28"/>
                <w:szCs w:val="28"/>
              </w:rPr>
            </w:pPr>
            <w:r w:rsidRPr="009441F2">
              <w:rPr>
                <w:sz w:val="28"/>
                <w:szCs w:val="28"/>
              </w:rPr>
              <w:t xml:space="preserve">Teacher </w:t>
            </w:r>
            <w:r w:rsidRPr="009441F2">
              <w:rPr>
                <w:b/>
                <w:bCs/>
                <w:sz w:val="28"/>
                <w:szCs w:val="28"/>
              </w:rPr>
              <w:t>models and demonstrates</w:t>
            </w:r>
            <w:r w:rsidRPr="009441F2">
              <w:rPr>
                <w:sz w:val="28"/>
                <w:szCs w:val="28"/>
              </w:rPr>
              <w:t xml:space="preserve"> the shape of the orbitals by using balloons and knitting needles</w:t>
            </w:r>
            <w:r w:rsidR="00852C41">
              <w:rPr>
                <w:sz w:val="28"/>
                <w:szCs w:val="28"/>
              </w:rPr>
              <w:t xml:space="preserve">. Teacher shows the significance of the electron cloud and the “probability” that the electrons are formed in the region. </w:t>
            </w:r>
            <w:r w:rsidRPr="009441F2">
              <w:rPr>
                <w:sz w:val="28"/>
                <w:szCs w:val="28"/>
              </w:rPr>
              <w:t xml:space="preserve"> </w:t>
            </w:r>
            <w:r w:rsidR="006454E1">
              <w:rPr>
                <w:sz w:val="28"/>
                <w:szCs w:val="28"/>
              </w:rPr>
              <w:t>A quick discussion on mathematical probability can be reviewed too before the details of the chemistry orbitals are discussed.</w:t>
            </w:r>
          </w:p>
          <w:p w:rsidR="00DA3B15" w:rsidRDefault="00852C41" w:rsidP="00852C41">
            <w:pPr>
              <w:rPr>
                <w:sz w:val="28"/>
                <w:szCs w:val="28"/>
              </w:rPr>
            </w:pPr>
            <w:r>
              <w:rPr>
                <w:sz w:val="28"/>
                <w:szCs w:val="28"/>
              </w:rPr>
              <w:t xml:space="preserve">Teacher then </w:t>
            </w:r>
            <w:r w:rsidR="00DA3B15" w:rsidRPr="009441F2">
              <w:rPr>
                <w:sz w:val="28"/>
                <w:szCs w:val="28"/>
              </w:rPr>
              <w:t xml:space="preserve">gives </w:t>
            </w:r>
            <w:r>
              <w:rPr>
                <w:sz w:val="28"/>
                <w:szCs w:val="28"/>
              </w:rPr>
              <w:t xml:space="preserve">the </w:t>
            </w:r>
            <w:r w:rsidR="00C225AE" w:rsidRPr="00C225AE">
              <w:rPr>
                <w:b/>
                <w:sz w:val="28"/>
                <w:szCs w:val="28"/>
              </w:rPr>
              <w:t>balloons</w:t>
            </w:r>
            <w:r w:rsidRPr="00C225AE">
              <w:rPr>
                <w:b/>
                <w:sz w:val="28"/>
                <w:szCs w:val="28"/>
              </w:rPr>
              <w:t xml:space="preserve"> and needles</w:t>
            </w:r>
            <w:r>
              <w:rPr>
                <w:sz w:val="28"/>
                <w:szCs w:val="28"/>
              </w:rPr>
              <w:t xml:space="preserve"> </w:t>
            </w:r>
            <w:r w:rsidR="00DA3B15" w:rsidRPr="009441F2">
              <w:rPr>
                <w:sz w:val="28"/>
                <w:szCs w:val="28"/>
              </w:rPr>
              <w:t>to students to practice</w:t>
            </w:r>
            <w:r>
              <w:rPr>
                <w:sz w:val="28"/>
                <w:szCs w:val="28"/>
              </w:rPr>
              <w:t xml:space="preserve"> in groups of 2-3</w:t>
            </w:r>
            <w:r w:rsidR="00DA3B15" w:rsidRPr="009441F2">
              <w:rPr>
                <w:sz w:val="28"/>
                <w:szCs w:val="28"/>
              </w:rPr>
              <w:t>.</w:t>
            </w:r>
          </w:p>
          <w:p w:rsidR="00852C41" w:rsidRDefault="00852C41" w:rsidP="00852C41">
            <w:pPr>
              <w:rPr>
                <w:sz w:val="28"/>
                <w:szCs w:val="28"/>
              </w:rPr>
            </w:pPr>
          </w:p>
          <w:p w:rsidR="00852C41" w:rsidRPr="009441F2" w:rsidRDefault="00852C41" w:rsidP="00852C41">
            <w:pPr>
              <w:rPr>
                <w:sz w:val="28"/>
                <w:szCs w:val="28"/>
              </w:rPr>
            </w:pP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852C41" w:rsidP="00CD5B92">
            <w:pPr>
              <w:ind w:left="220"/>
              <w:rPr>
                <w:sz w:val="28"/>
                <w:szCs w:val="28"/>
              </w:rPr>
            </w:pPr>
            <w:r>
              <w:rPr>
                <w:sz w:val="28"/>
                <w:szCs w:val="28"/>
              </w:rPr>
              <w:t xml:space="preserve"> </w:t>
            </w:r>
            <w:r w:rsidR="00DA3B15" w:rsidRPr="009441F2">
              <w:rPr>
                <w:b/>
                <w:bCs/>
                <w:sz w:val="28"/>
                <w:szCs w:val="28"/>
              </w:rPr>
              <w:t>Exit ticket assessment –</w:t>
            </w:r>
            <w:r w:rsidR="00DA3B15" w:rsidRPr="009441F2">
              <w:rPr>
                <w:sz w:val="28"/>
                <w:szCs w:val="28"/>
              </w:rPr>
              <w:t xml:space="preserve"> Students have to pick up a piece of paper with the name of an element from a bowl and before they leave, they have to hand it in with the </w:t>
            </w:r>
            <w:r w:rsidR="006454E1">
              <w:rPr>
                <w:sz w:val="28"/>
                <w:szCs w:val="28"/>
              </w:rPr>
              <w:t xml:space="preserve">specific </w:t>
            </w:r>
            <w:r w:rsidR="00DA3B15" w:rsidRPr="009441F2">
              <w:rPr>
                <w:sz w:val="28"/>
                <w:szCs w:val="28"/>
              </w:rPr>
              <w:t>electronic configuration written down.</w:t>
            </w:r>
            <w:r w:rsidR="006454E1">
              <w:rPr>
                <w:sz w:val="28"/>
                <w:szCs w:val="28"/>
              </w:rPr>
              <w:t xml:space="preserve"> Any element form the periodic table is fair game. Teacher prepares paper by cutting up the periodic table elements; all 105 of them to ensure all have the same chance of being picked. </w:t>
            </w:r>
          </w:p>
          <w:p w:rsidR="006454E1" w:rsidRDefault="006454E1" w:rsidP="00CD5B92">
            <w:pPr>
              <w:ind w:left="220"/>
              <w:rPr>
                <w:sz w:val="28"/>
                <w:szCs w:val="28"/>
              </w:rPr>
            </w:pPr>
          </w:p>
          <w:p w:rsidR="006454E1" w:rsidRDefault="006454E1" w:rsidP="00CD5B92">
            <w:pPr>
              <w:ind w:left="220"/>
              <w:rPr>
                <w:sz w:val="28"/>
                <w:szCs w:val="28"/>
              </w:rPr>
            </w:pPr>
          </w:p>
          <w:p w:rsidR="006454E1" w:rsidRDefault="006454E1" w:rsidP="00CD5B92">
            <w:pPr>
              <w:ind w:left="220"/>
              <w:rPr>
                <w:sz w:val="28"/>
                <w:szCs w:val="28"/>
              </w:rPr>
            </w:pPr>
          </w:p>
          <w:p w:rsidR="006454E1" w:rsidRDefault="006454E1" w:rsidP="00CD5B92">
            <w:pPr>
              <w:ind w:left="220"/>
              <w:rPr>
                <w:sz w:val="28"/>
                <w:szCs w:val="28"/>
              </w:rPr>
            </w:pPr>
          </w:p>
          <w:p w:rsidR="00852C41" w:rsidRDefault="00852C41" w:rsidP="00CD5B92">
            <w:pPr>
              <w:ind w:left="220"/>
              <w:rPr>
                <w:sz w:val="28"/>
                <w:szCs w:val="28"/>
              </w:rPr>
            </w:pPr>
          </w:p>
          <w:p w:rsidR="00852C41" w:rsidRDefault="00852C41" w:rsidP="00CD5B92">
            <w:pPr>
              <w:ind w:left="220"/>
              <w:rPr>
                <w:sz w:val="28"/>
                <w:szCs w:val="28"/>
              </w:rPr>
            </w:pPr>
          </w:p>
          <w:p w:rsidR="00852C41" w:rsidRDefault="00852C41" w:rsidP="00CD5B92">
            <w:pPr>
              <w:ind w:left="220"/>
              <w:rPr>
                <w:sz w:val="28"/>
                <w:szCs w:val="28"/>
              </w:rPr>
            </w:pPr>
          </w:p>
          <w:p w:rsidR="00852C41" w:rsidRDefault="00852C41" w:rsidP="00CD5B92">
            <w:pPr>
              <w:ind w:left="220"/>
              <w:rPr>
                <w:sz w:val="28"/>
                <w:szCs w:val="28"/>
              </w:rPr>
            </w:pPr>
            <w:r>
              <w:rPr>
                <w:sz w:val="28"/>
                <w:szCs w:val="28"/>
              </w:rPr>
              <w:t xml:space="preserve">Students are given specific </w:t>
            </w:r>
            <w:r w:rsidRPr="00841A06">
              <w:rPr>
                <w:b/>
                <w:sz w:val="28"/>
                <w:szCs w:val="28"/>
              </w:rPr>
              <w:t xml:space="preserve">probability questions </w:t>
            </w:r>
            <w:r>
              <w:rPr>
                <w:sz w:val="28"/>
                <w:szCs w:val="28"/>
              </w:rPr>
              <w:t>from the text book chapter to ensure they understand electron probability and electron cloud distribution for the s, p, d and f orbitals. They would need to be able to explain all 4 orbitals and their respective electron clouds</w:t>
            </w:r>
            <w:r w:rsidR="006454E1">
              <w:rPr>
                <w:sz w:val="28"/>
                <w:szCs w:val="28"/>
              </w:rPr>
              <w:t xml:space="preserve"> to a group of 3 other students the next day in class</w:t>
            </w:r>
            <w:r>
              <w:rPr>
                <w:sz w:val="28"/>
                <w:szCs w:val="28"/>
              </w:rPr>
              <w:t>.</w:t>
            </w:r>
          </w:p>
          <w:p w:rsidR="00852C41" w:rsidRDefault="00852C41" w:rsidP="00CD5B92">
            <w:pPr>
              <w:ind w:left="220"/>
              <w:rPr>
                <w:sz w:val="28"/>
                <w:szCs w:val="28"/>
              </w:rPr>
            </w:pPr>
          </w:p>
          <w:p w:rsidR="00852C41" w:rsidRDefault="00852C41" w:rsidP="00CD5B92">
            <w:pPr>
              <w:ind w:left="220"/>
              <w:rPr>
                <w:sz w:val="28"/>
                <w:szCs w:val="28"/>
              </w:rPr>
            </w:pPr>
          </w:p>
          <w:p w:rsidR="00852C41" w:rsidRPr="009441F2" w:rsidRDefault="00852C41" w:rsidP="00CD5B92">
            <w:pPr>
              <w:ind w:left="220"/>
              <w:rPr>
                <w:sz w:val="28"/>
                <w:szCs w:val="28"/>
              </w:rPr>
            </w:pPr>
          </w:p>
        </w:tc>
      </w:tr>
      <w:tr w:rsidR="00DA3B15">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pPr>
              <w:rPr>
                <w:b/>
                <w:bCs/>
                <w:sz w:val="28"/>
                <w:szCs w:val="28"/>
              </w:rPr>
            </w:pPr>
            <w:r w:rsidRPr="00104BA3">
              <w:rPr>
                <w:b/>
                <w:bCs/>
                <w:sz w:val="28"/>
                <w:szCs w:val="28"/>
              </w:rPr>
              <w:t>Electronic configurations</w:t>
            </w:r>
          </w:p>
          <w:p w:rsidR="007D766C" w:rsidRPr="00104BA3" w:rsidRDefault="007D766C">
            <w:pPr>
              <w:rPr>
                <w:b/>
                <w:bCs/>
                <w:sz w:val="28"/>
                <w:szCs w:val="28"/>
              </w:rPr>
            </w:pPr>
            <w:r>
              <w:rPr>
                <w:b/>
                <w:bCs/>
                <w:sz w:val="28"/>
                <w:szCs w:val="28"/>
              </w:rPr>
              <w:t>(1 class room hour)</w:t>
            </w: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
              <w:t>C 2.2 and C 3.2</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rsidP="00CD5B92">
            <w:pPr>
              <w:ind w:left="220"/>
              <w:rPr>
                <w:sz w:val="28"/>
                <w:szCs w:val="28"/>
              </w:rPr>
            </w:pPr>
            <w:r w:rsidRPr="009441F2">
              <w:rPr>
                <w:sz w:val="28"/>
                <w:szCs w:val="28"/>
              </w:rPr>
              <w:t xml:space="preserve">Teacher revises Pauli’s exclusion principle, Hund’s rule, Aufbau principle with the help of </w:t>
            </w:r>
            <w:r w:rsidRPr="009441F2">
              <w:rPr>
                <w:b/>
                <w:bCs/>
                <w:sz w:val="28"/>
                <w:szCs w:val="28"/>
              </w:rPr>
              <w:t>charts</w:t>
            </w:r>
            <w:r w:rsidRPr="009441F2">
              <w:rPr>
                <w:sz w:val="28"/>
                <w:szCs w:val="28"/>
              </w:rPr>
              <w:t xml:space="preserve"> and </w:t>
            </w:r>
            <w:r w:rsidRPr="009441F2">
              <w:rPr>
                <w:b/>
                <w:bCs/>
                <w:sz w:val="28"/>
                <w:szCs w:val="28"/>
              </w:rPr>
              <w:t>posters</w:t>
            </w:r>
            <w:r w:rsidRPr="009441F2">
              <w:rPr>
                <w:sz w:val="28"/>
                <w:szCs w:val="28"/>
              </w:rPr>
              <w:t xml:space="preserve"> and gives student </w:t>
            </w:r>
            <w:r w:rsidRPr="009441F2">
              <w:rPr>
                <w:b/>
                <w:bCs/>
                <w:sz w:val="28"/>
                <w:szCs w:val="28"/>
              </w:rPr>
              <w:t>practice problems.</w:t>
            </w: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rsidP="00CD5B92">
            <w:pPr>
              <w:ind w:left="220"/>
              <w:rPr>
                <w:sz w:val="28"/>
                <w:szCs w:val="28"/>
              </w:rPr>
            </w:pPr>
            <w:r w:rsidRPr="009441F2">
              <w:rPr>
                <w:sz w:val="28"/>
                <w:szCs w:val="28"/>
              </w:rPr>
              <w:t xml:space="preserve">Teacher gives a short </w:t>
            </w:r>
            <w:r w:rsidRPr="009441F2">
              <w:rPr>
                <w:b/>
                <w:bCs/>
                <w:sz w:val="28"/>
                <w:szCs w:val="28"/>
              </w:rPr>
              <w:t>quiz</w:t>
            </w:r>
            <w:r w:rsidRPr="009441F2">
              <w:rPr>
                <w:sz w:val="28"/>
                <w:szCs w:val="28"/>
              </w:rPr>
              <w:t xml:space="preserve"> to test knowledge of this topic.</w:t>
            </w:r>
          </w:p>
        </w:tc>
      </w:tr>
      <w:tr w:rsidR="00DA3B15">
        <w:trPr>
          <w:trHeight w:val="1465"/>
        </w:trPr>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104BA3" w:rsidRDefault="00DA3B15">
            <w:pPr>
              <w:rPr>
                <w:sz w:val="28"/>
                <w:szCs w:val="28"/>
              </w:rPr>
            </w:pPr>
          </w:p>
          <w:p w:rsidR="00DA3B15" w:rsidRPr="00104BA3" w:rsidRDefault="00DA3B15">
            <w:pPr>
              <w:rPr>
                <w:sz w:val="28"/>
                <w:szCs w:val="28"/>
              </w:rPr>
            </w:pPr>
            <w:r w:rsidRPr="00104BA3">
              <w:rPr>
                <w:sz w:val="28"/>
                <w:szCs w:val="28"/>
              </w:rPr>
              <w:t>Chemical Bonding</w:t>
            </w:r>
          </w:p>
          <w:p w:rsidR="00DA3B15" w:rsidRPr="00104BA3" w:rsidRDefault="00DA3B15">
            <w:pPr>
              <w:rPr>
                <w:sz w:val="28"/>
                <w:szCs w:val="28"/>
              </w:rPr>
            </w:pPr>
            <w:r w:rsidRPr="00104BA3">
              <w:rPr>
                <w:sz w:val="28"/>
                <w:szCs w:val="28"/>
              </w:rPr>
              <w:t xml:space="preserve">     I</w:t>
            </w:r>
            <w:r w:rsidRPr="00104BA3">
              <w:rPr>
                <w:b/>
                <w:bCs/>
                <w:sz w:val="28"/>
                <w:szCs w:val="28"/>
              </w:rPr>
              <w:t>ntramolecula</w:t>
            </w:r>
            <w:r w:rsidRPr="00104BA3">
              <w:rPr>
                <w:sz w:val="28"/>
                <w:szCs w:val="28"/>
              </w:rPr>
              <w:t xml:space="preserve">r </w:t>
            </w:r>
          </w:p>
          <w:p w:rsidR="00DA3B15" w:rsidRPr="00104BA3" w:rsidRDefault="00DA3B15" w:rsidP="00E7638C">
            <w:pPr>
              <w:numPr>
                <w:ilvl w:val="0"/>
                <w:numId w:val="3"/>
              </w:numPr>
              <w:tabs>
                <w:tab w:val="num" w:pos="720"/>
              </w:tabs>
              <w:rPr>
                <w:sz w:val="28"/>
                <w:szCs w:val="28"/>
              </w:rPr>
            </w:pPr>
            <w:r w:rsidRPr="00104BA3">
              <w:rPr>
                <w:sz w:val="28"/>
                <w:szCs w:val="28"/>
              </w:rPr>
              <w:t>Ionic</w:t>
            </w:r>
          </w:p>
          <w:p w:rsidR="00DA3B15" w:rsidRPr="00104BA3" w:rsidRDefault="00DA3B15" w:rsidP="00E7638C">
            <w:pPr>
              <w:numPr>
                <w:ilvl w:val="0"/>
                <w:numId w:val="3"/>
              </w:numPr>
              <w:tabs>
                <w:tab w:val="num" w:pos="720"/>
              </w:tabs>
              <w:rPr>
                <w:sz w:val="28"/>
                <w:szCs w:val="28"/>
              </w:rPr>
            </w:pPr>
            <w:r w:rsidRPr="00104BA3">
              <w:rPr>
                <w:sz w:val="28"/>
                <w:szCs w:val="28"/>
              </w:rPr>
              <w:t>Covalent</w:t>
            </w:r>
          </w:p>
          <w:p w:rsidR="00DA3B15" w:rsidRPr="00104BA3" w:rsidRDefault="00DA3B15" w:rsidP="00E7638C">
            <w:pPr>
              <w:numPr>
                <w:ilvl w:val="0"/>
                <w:numId w:val="3"/>
              </w:numPr>
              <w:tabs>
                <w:tab w:val="num" w:pos="720"/>
              </w:tabs>
              <w:rPr>
                <w:sz w:val="28"/>
                <w:szCs w:val="28"/>
              </w:rPr>
            </w:pPr>
            <w:r w:rsidRPr="00104BA3">
              <w:rPr>
                <w:sz w:val="28"/>
                <w:szCs w:val="28"/>
              </w:rPr>
              <w:t>Polar</w:t>
            </w:r>
          </w:p>
          <w:p w:rsidR="00DA3B15" w:rsidRPr="00104BA3" w:rsidRDefault="00DA3B15" w:rsidP="00E7638C">
            <w:pPr>
              <w:numPr>
                <w:ilvl w:val="0"/>
                <w:numId w:val="3"/>
              </w:numPr>
              <w:tabs>
                <w:tab w:val="num" w:pos="720"/>
              </w:tabs>
              <w:rPr>
                <w:sz w:val="28"/>
                <w:szCs w:val="28"/>
              </w:rPr>
            </w:pPr>
            <w:r w:rsidRPr="00104BA3">
              <w:rPr>
                <w:sz w:val="28"/>
                <w:szCs w:val="28"/>
              </w:rPr>
              <w:t>Non-Polar</w:t>
            </w:r>
          </w:p>
          <w:p w:rsidR="00DA3B15" w:rsidRPr="00104BA3" w:rsidRDefault="002F74A8">
            <w:pPr>
              <w:rPr>
                <w:b/>
                <w:bCs/>
                <w:sz w:val="28"/>
                <w:szCs w:val="28"/>
              </w:rPr>
            </w:pPr>
            <w:r>
              <w:rPr>
                <w:b/>
                <w:bCs/>
                <w:sz w:val="28"/>
                <w:szCs w:val="28"/>
              </w:rPr>
              <w:t>(2 class room hours</w:t>
            </w:r>
            <w:r w:rsidR="00DA3B15" w:rsidRPr="00104BA3">
              <w:rPr>
                <w:b/>
                <w:bCs/>
                <w:sz w:val="28"/>
                <w:szCs w:val="28"/>
              </w:rPr>
              <w:t>)</w:t>
            </w:r>
          </w:p>
          <w:p w:rsidR="00DA3B15" w:rsidRPr="00104BA3" w:rsidRDefault="00DA3B15">
            <w:pPr>
              <w:rPr>
                <w:b/>
                <w:bCs/>
                <w:sz w:val="28"/>
                <w:szCs w:val="28"/>
              </w:rPr>
            </w:pPr>
          </w:p>
          <w:p w:rsidR="00DA3B15" w:rsidRPr="00104BA3" w:rsidRDefault="00DA3B15">
            <w:pPr>
              <w:rPr>
                <w:b/>
                <w:bCs/>
                <w:sz w:val="28"/>
                <w:szCs w:val="28"/>
              </w:rPr>
            </w:pPr>
          </w:p>
          <w:p w:rsidR="00DA3B15" w:rsidRPr="00104BA3" w:rsidRDefault="00DA3B15">
            <w:pPr>
              <w:rPr>
                <w:b/>
                <w:bCs/>
                <w:sz w:val="28"/>
                <w:szCs w:val="28"/>
              </w:rPr>
            </w:pPr>
            <w:r w:rsidRPr="00104BA3">
              <w:rPr>
                <w:b/>
                <w:bCs/>
                <w:sz w:val="28"/>
                <w:szCs w:val="28"/>
              </w:rPr>
              <w:t xml:space="preserve">Intermolecular </w:t>
            </w:r>
          </w:p>
          <w:p w:rsidR="00DA3B15" w:rsidRPr="00104BA3" w:rsidRDefault="00DA3B15" w:rsidP="00E7638C">
            <w:pPr>
              <w:numPr>
                <w:ilvl w:val="0"/>
                <w:numId w:val="4"/>
              </w:numPr>
              <w:rPr>
                <w:sz w:val="28"/>
                <w:szCs w:val="28"/>
              </w:rPr>
            </w:pPr>
            <w:r w:rsidRPr="00104BA3">
              <w:rPr>
                <w:sz w:val="28"/>
                <w:szCs w:val="28"/>
              </w:rPr>
              <w:t>Vander waals</w:t>
            </w:r>
          </w:p>
          <w:p w:rsidR="00DA3B15" w:rsidRPr="00104BA3" w:rsidRDefault="00DA3B15" w:rsidP="00E7638C">
            <w:pPr>
              <w:numPr>
                <w:ilvl w:val="0"/>
                <w:numId w:val="4"/>
              </w:numPr>
              <w:rPr>
                <w:sz w:val="28"/>
                <w:szCs w:val="28"/>
              </w:rPr>
            </w:pPr>
            <w:r w:rsidRPr="00104BA3">
              <w:rPr>
                <w:sz w:val="28"/>
                <w:szCs w:val="28"/>
              </w:rPr>
              <w:t>Dipole- Dipole</w:t>
            </w:r>
          </w:p>
          <w:p w:rsidR="00DA3B15" w:rsidRPr="00104BA3" w:rsidRDefault="00DA3B15" w:rsidP="00E7638C">
            <w:pPr>
              <w:numPr>
                <w:ilvl w:val="0"/>
                <w:numId w:val="4"/>
              </w:numPr>
              <w:rPr>
                <w:sz w:val="28"/>
                <w:szCs w:val="28"/>
              </w:rPr>
            </w:pPr>
            <w:smartTag w:uri="urn:schemas-microsoft-com:office:smarttags" w:element="City">
              <w:smartTag w:uri="urn:schemas-microsoft-com:office:smarttags" w:element="place">
                <w:r w:rsidRPr="00104BA3">
                  <w:rPr>
                    <w:sz w:val="28"/>
                    <w:szCs w:val="28"/>
                  </w:rPr>
                  <w:t>London</w:t>
                </w:r>
              </w:smartTag>
            </w:smartTag>
            <w:r w:rsidRPr="00104BA3">
              <w:rPr>
                <w:sz w:val="28"/>
                <w:szCs w:val="28"/>
              </w:rPr>
              <w:t xml:space="preserve"> dispersion</w:t>
            </w:r>
          </w:p>
          <w:p w:rsidR="00DA3B15" w:rsidRPr="00104BA3" w:rsidRDefault="00DA3B15" w:rsidP="00E7638C">
            <w:pPr>
              <w:numPr>
                <w:ilvl w:val="0"/>
                <w:numId w:val="4"/>
              </w:numPr>
              <w:rPr>
                <w:sz w:val="28"/>
                <w:szCs w:val="28"/>
              </w:rPr>
            </w:pPr>
            <w:r w:rsidRPr="00104BA3">
              <w:rPr>
                <w:sz w:val="28"/>
                <w:szCs w:val="28"/>
              </w:rPr>
              <w:t>Hydrogen bonding</w:t>
            </w:r>
          </w:p>
          <w:p w:rsidR="00DA3B15" w:rsidRPr="00104BA3" w:rsidRDefault="00DA3B15">
            <w:pPr>
              <w:rPr>
                <w:sz w:val="28"/>
                <w:szCs w:val="28"/>
              </w:rPr>
            </w:pPr>
          </w:p>
          <w:p w:rsidR="00DA3B15" w:rsidRPr="00104BA3" w:rsidRDefault="00DA3B15">
            <w:pPr>
              <w:rPr>
                <w:sz w:val="28"/>
                <w:szCs w:val="28"/>
              </w:rPr>
            </w:pPr>
            <w:r w:rsidRPr="002F74A8">
              <w:rPr>
                <w:b/>
                <w:sz w:val="28"/>
                <w:szCs w:val="28"/>
              </w:rPr>
              <w:t>(2 class room hours</w:t>
            </w:r>
            <w:r w:rsidRPr="00104BA3">
              <w:rPr>
                <w:sz w:val="28"/>
                <w:szCs w:val="28"/>
              </w:rPr>
              <w:t>)</w:t>
            </w:r>
          </w:p>
          <w:p w:rsidR="00DA3B15" w:rsidRPr="00104BA3" w:rsidRDefault="00DA3B15">
            <w:pPr>
              <w:ind w:left="720"/>
              <w:rPr>
                <w:sz w:val="28"/>
                <w:szCs w:val="28"/>
              </w:rPr>
            </w:pP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pPr>
              <w:rPr>
                <w:sz w:val="36"/>
                <w:szCs w:val="36"/>
              </w:rPr>
            </w:pPr>
          </w:p>
          <w:p w:rsidR="00DA3B15" w:rsidRDefault="00DA3B15">
            <w:r>
              <w:t>C 2.4 and 2.5</w:t>
            </w:r>
          </w:p>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p w:rsidR="00DA3B15" w:rsidRDefault="00DA3B15">
            <w:r>
              <w:t>C 2.4 and C 3.4</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sidP="00CD5B92">
            <w:pPr>
              <w:ind w:left="220"/>
              <w:rPr>
                <w:sz w:val="28"/>
                <w:szCs w:val="28"/>
              </w:rPr>
            </w:pPr>
            <w:r w:rsidRPr="009441F2">
              <w:rPr>
                <w:sz w:val="28"/>
                <w:szCs w:val="28"/>
              </w:rPr>
              <w:t xml:space="preserve">Teacher explains bonding in a </w:t>
            </w:r>
            <w:r w:rsidRPr="009441F2">
              <w:rPr>
                <w:b/>
                <w:bCs/>
                <w:sz w:val="28"/>
                <w:szCs w:val="28"/>
              </w:rPr>
              <w:t>seminar</w:t>
            </w:r>
            <w:r w:rsidR="0086304E">
              <w:rPr>
                <w:sz w:val="28"/>
                <w:szCs w:val="28"/>
              </w:rPr>
              <w:t xml:space="preserve"> involving an</w:t>
            </w:r>
            <w:r w:rsidRPr="009441F2">
              <w:rPr>
                <w:sz w:val="28"/>
                <w:szCs w:val="28"/>
              </w:rPr>
              <w:t xml:space="preserve"> organize</w:t>
            </w:r>
            <w:r w:rsidR="0086304E">
              <w:rPr>
                <w:sz w:val="28"/>
                <w:szCs w:val="28"/>
              </w:rPr>
              <w:t>d</w:t>
            </w:r>
            <w:r w:rsidRPr="009441F2">
              <w:rPr>
                <w:sz w:val="28"/>
                <w:szCs w:val="28"/>
              </w:rPr>
              <w:t xml:space="preserve">  </w:t>
            </w:r>
            <w:r w:rsidRPr="009441F2">
              <w:rPr>
                <w:b/>
                <w:bCs/>
                <w:sz w:val="28"/>
                <w:szCs w:val="28"/>
              </w:rPr>
              <w:t>role play</w:t>
            </w:r>
            <w:r w:rsidRPr="009441F2">
              <w:rPr>
                <w:sz w:val="28"/>
                <w:szCs w:val="28"/>
              </w:rPr>
              <w:t xml:space="preserve"> to explain the concept of sharing and transferring of electrons.</w:t>
            </w:r>
          </w:p>
          <w:p w:rsidR="0086304E" w:rsidRDefault="0086304E" w:rsidP="00CD5B92">
            <w:pPr>
              <w:ind w:left="220"/>
              <w:rPr>
                <w:sz w:val="28"/>
                <w:szCs w:val="28"/>
              </w:rPr>
            </w:pPr>
            <w:r>
              <w:rPr>
                <w:sz w:val="28"/>
                <w:szCs w:val="28"/>
              </w:rPr>
              <w:t xml:space="preserve">Example: </w:t>
            </w:r>
          </w:p>
          <w:p w:rsidR="0086304E" w:rsidRDefault="0086304E" w:rsidP="0086304E">
            <w:pPr>
              <w:numPr>
                <w:ilvl w:val="0"/>
                <w:numId w:val="7"/>
              </w:numPr>
              <w:rPr>
                <w:sz w:val="28"/>
                <w:szCs w:val="28"/>
              </w:rPr>
            </w:pPr>
            <w:r>
              <w:rPr>
                <w:sz w:val="28"/>
                <w:szCs w:val="28"/>
              </w:rPr>
              <w:t>Students can use their creativity, class notes, and text book to develop a skit on how this type of bonding occurs. Each skit will need to address:</w:t>
            </w:r>
          </w:p>
          <w:p w:rsidR="0086304E" w:rsidRDefault="0086304E" w:rsidP="0086304E">
            <w:pPr>
              <w:numPr>
                <w:ilvl w:val="0"/>
                <w:numId w:val="7"/>
              </w:numPr>
              <w:rPr>
                <w:sz w:val="28"/>
                <w:szCs w:val="28"/>
              </w:rPr>
            </w:pPr>
            <w:r w:rsidRPr="0086304E">
              <w:rPr>
                <w:sz w:val="28"/>
                <w:szCs w:val="28"/>
              </w:rPr>
              <w:t>What happens to the valence electrons?</w:t>
            </w:r>
          </w:p>
          <w:p w:rsidR="0086304E" w:rsidRDefault="0086304E" w:rsidP="0086304E">
            <w:pPr>
              <w:numPr>
                <w:ilvl w:val="0"/>
                <w:numId w:val="7"/>
              </w:numPr>
              <w:rPr>
                <w:sz w:val="28"/>
                <w:szCs w:val="28"/>
              </w:rPr>
            </w:pPr>
            <w:r>
              <w:rPr>
                <w:sz w:val="28"/>
                <w:szCs w:val="28"/>
              </w:rPr>
              <w:t>What happens with the OCTET rule?</w:t>
            </w:r>
          </w:p>
          <w:p w:rsidR="0086304E" w:rsidRDefault="0086304E" w:rsidP="0086304E">
            <w:pPr>
              <w:numPr>
                <w:ilvl w:val="0"/>
                <w:numId w:val="7"/>
              </w:numPr>
              <w:rPr>
                <w:sz w:val="28"/>
                <w:szCs w:val="28"/>
              </w:rPr>
            </w:pPr>
            <w:r>
              <w:rPr>
                <w:sz w:val="28"/>
                <w:szCs w:val="28"/>
              </w:rPr>
              <w:t>What happens after the valence electron moves?</w:t>
            </w:r>
          </w:p>
          <w:p w:rsidR="0086304E" w:rsidRDefault="0086304E" w:rsidP="0086304E">
            <w:pPr>
              <w:numPr>
                <w:ilvl w:val="0"/>
                <w:numId w:val="7"/>
              </w:numPr>
              <w:rPr>
                <w:sz w:val="28"/>
                <w:szCs w:val="28"/>
              </w:rPr>
            </w:pPr>
            <w:r>
              <w:rPr>
                <w:sz w:val="28"/>
                <w:szCs w:val="28"/>
              </w:rPr>
              <w:t xml:space="preserve">What happens to the </w:t>
            </w:r>
            <w:smartTag w:uri="urn:schemas-microsoft-com:office:smarttags" w:element="stockticker">
              <w:r>
                <w:rPr>
                  <w:sz w:val="28"/>
                  <w:szCs w:val="28"/>
                </w:rPr>
                <w:t>ATOM</w:t>
              </w:r>
            </w:smartTag>
            <w:r>
              <w:rPr>
                <w:sz w:val="28"/>
                <w:szCs w:val="28"/>
              </w:rPr>
              <w:t xml:space="preserve"> when the valence electrons move?</w:t>
            </w:r>
          </w:p>
          <w:p w:rsidR="0086304E" w:rsidRPr="0086304E" w:rsidRDefault="0086304E" w:rsidP="0086304E">
            <w:pPr>
              <w:numPr>
                <w:ilvl w:val="0"/>
                <w:numId w:val="7"/>
              </w:numPr>
              <w:rPr>
                <w:sz w:val="28"/>
                <w:szCs w:val="28"/>
              </w:rPr>
            </w:pPr>
            <w:r>
              <w:rPr>
                <w:sz w:val="28"/>
                <w:szCs w:val="28"/>
              </w:rPr>
              <w:t>What are some examples of molecules, crystals, compounds that have your type of bonding?</w:t>
            </w:r>
          </w:p>
          <w:p w:rsidR="0086304E" w:rsidRDefault="0086304E" w:rsidP="0086304E">
            <w:pPr>
              <w:rPr>
                <w:sz w:val="28"/>
                <w:szCs w:val="28"/>
              </w:rPr>
            </w:pPr>
            <w:r w:rsidRPr="0086304E">
              <w:rPr>
                <w:sz w:val="28"/>
                <w:szCs w:val="28"/>
              </w:rPr>
              <w:t>1 pa</w:t>
            </w:r>
            <w:r>
              <w:rPr>
                <w:sz w:val="28"/>
                <w:szCs w:val="28"/>
              </w:rPr>
              <w:t>ir of students to do IONIC Bonding</w:t>
            </w:r>
          </w:p>
          <w:p w:rsidR="0086304E" w:rsidRDefault="0086304E" w:rsidP="0086304E">
            <w:pPr>
              <w:rPr>
                <w:sz w:val="28"/>
                <w:szCs w:val="28"/>
              </w:rPr>
            </w:pPr>
            <w:r w:rsidRPr="0086304E">
              <w:rPr>
                <w:sz w:val="28"/>
                <w:szCs w:val="28"/>
              </w:rPr>
              <w:t>1 pa</w:t>
            </w:r>
            <w:r>
              <w:rPr>
                <w:sz w:val="28"/>
                <w:szCs w:val="28"/>
              </w:rPr>
              <w:t>ir of students to do Pure COVALENT Bonding</w:t>
            </w:r>
          </w:p>
          <w:p w:rsidR="0086304E" w:rsidRDefault="0086304E" w:rsidP="0086304E">
            <w:pPr>
              <w:rPr>
                <w:sz w:val="28"/>
                <w:szCs w:val="28"/>
              </w:rPr>
            </w:pPr>
            <w:r w:rsidRPr="0086304E">
              <w:rPr>
                <w:sz w:val="28"/>
                <w:szCs w:val="28"/>
              </w:rPr>
              <w:t>1 pa</w:t>
            </w:r>
            <w:r>
              <w:rPr>
                <w:sz w:val="28"/>
                <w:szCs w:val="28"/>
              </w:rPr>
              <w:t>ir of students to do POLAR Bonding</w:t>
            </w:r>
          </w:p>
          <w:p w:rsidR="0086304E" w:rsidRDefault="0086304E" w:rsidP="0086304E">
            <w:pPr>
              <w:rPr>
                <w:sz w:val="28"/>
                <w:szCs w:val="28"/>
              </w:rPr>
            </w:pPr>
            <w:r w:rsidRPr="0086304E">
              <w:rPr>
                <w:sz w:val="28"/>
                <w:szCs w:val="28"/>
              </w:rPr>
              <w:t>1 pa</w:t>
            </w:r>
            <w:r>
              <w:rPr>
                <w:sz w:val="28"/>
                <w:szCs w:val="28"/>
              </w:rPr>
              <w:t>ir of students to do Non-POLAR Bonding</w:t>
            </w:r>
          </w:p>
          <w:p w:rsidR="0086304E" w:rsidRDefault="0086304E" w:rsidP="0086304E">
            <w:pPr>
              <w:rPr>
                <w:sz w:val="28"/>
                <w:szCs w:val="28"/>
              </w:rPr>
            </w:pPr>
          </w:p>
          <w:p w:rsidR="0086304E" w:rsidRPr="00104BA3" w:rsidRDefault="0086304E" w:rsidP="00CD5B92">
            <w:pPr>
              <w:ind w:left="220"/>
              <w:rPr>
                <w:b/>
                <w:sz w:val="28"/>
                <w:szCs w:val="28"/>
                <w:u w:val="single"/>
              </w:rPr>
            </w:pPr>
            <w:r w:rsidRPr="00104BA3">
              <w:rPr>
                <w:b/>
                <w:sz w:val="28"/>
                <w:szCs w:val="28"/>
                <w:u w:val="single"/>
              </w:rPr>
              <w:t>GIZMO</w:t>
            </w:r>
          </w:p>
          <w:p w:rsidR="00DA3B15" w:rsidRPr="009441F2" w:rsidRDefault="00DA3B15" w:rsidP="00CD5B92">
            <w:pPr>
              <w:ind w:left="220"/>
              <w:rPr>
                <w:sz w:val="28"/>
                <w:szCs w:val="28"/>
              </w:rPr>
            </w:pPr>
            <w:r w:rsidRPr="009441F2">
              <w:rPr>
                <w:sz w:val="28"/>
                <w:szCs w:val="28"/>
              </w:rPr>
              <w:t xml:space="preserve">Teacher tells students to use Gizmos to learn about these topics from the </w:t>
            </w:r>
            <w:r w:rsidR="005061A5">
              <w:rPr>
                <w:sz w:val="28"/>
                <w:szCs w:val="28"/>
              </w:rPr>
              <w:t>URL:</w:t>
            </w:r>
          </w:p>
          <w:p w:rsidR="00DA3B15" w:rsidRDefault="00917F58" w:rsidP="00CD5B92">
            <w:pPr>
              <w:ind w:left="220"/>
            </w:pPr>
            <w:hyperlink r:id="rId8" w:history="1">
              <w:r w:rsidR="00DA3B15" w:rsidRPr="009441F2">
                <w:rPr>
                  <w:rStyle w:val="Hyperlink"/>
                  <w:sz w:val="28"/>
                  <w:szCs w:val="28"/>
                </w:rPr>
                <w:t>http://www.explorelearning.com/index.cfm?method=cResource.dspResourcesForCourse&amp;CourseID=327</w:t>
              </w:r>
            </w:hyperlink>
          </w:p>
          <w:p w:rsidR="003623FC" w:rsidRDefault="003623FC" w:rsidP="00CD5B92">
            <w:pPr>
              <w:ind w:left="220"/>
            </w:pPr>
          </w:p>
          <w:p w:rsidR="003623FC" w:rsidRPr="009441F2" w:rsidRDefault="003623FC" w:rsidP="00CD5B92">
            <w:pPr>
              <w:ind w:left="220"/>
              <w:rPr>
                <w:sz w:val="28"/>
                <w:szCs w:val="28"/>
              </w:rPr>
            </w:pPr>
          </w:p>
          <w:p w:rsidR="00DA3B15" w:rsidRPr="009441F2" w:rsidRDefault="00DA3B15" w:rsidP="00CD5B92">
            <w:pPr>
              <w:ind w:left="220"/>
              <w:rPr>
                <w:sz w:val="28"/>
                <w:szCs w:val="28"/>
              </w:rPr>
            </w:pPr>
            <w:r w:rsidRPr="009441F2">
              <w:rPr>
                <w:sz w:val="28"/>
                <w:szCs w:val="28"/>
              </w:rPr>
              <w:t xml:space="preserve">Then, teacher arranges the first 4 topics </w:t>
            </w:r>
            <w:r w:rsidR="0086304E">
              <w:rPr>
                <w:sz w:val="28"/>
                <w:szCs w:val="28"/>
              </w:rPr>
              <w:t xml:space="preserve">above (IONIC, Pure COVALENT, POLAR, NON-POLAR COVALENT) </w:t>
            </w:r>
            <w:r w:rsidRPr="009441F2">
              <w:rPr>
                <w:sz w:val="28"/>
                <w:szCs w:val="28"/>
              </w:rPr>
              <w:t xml:space="preserve">on a spectrum based on each bond’s strength on the black board. </w:t>
            </w:r>
          </w:p>
          <w:p w:rsidR="00DA3B15" w:rsidRDefault="00DA3B15" w:rsidP="00CD5B92">
            <w:pPr>
              <w:ind w:left="220"/>
              <w:rPr>
                <w:sz w:val="28"/>
                <w:szCs w:val="28"/>
              </w:rPr>
            </w:pPr>
          </w:p>
          <w:p w:rsidR="007729D5" w:rsidRDefault="007729D5" w:rsidP="00CD5B92">
            <w:pPr>
              <w:ind w:left="220"/>
              <w:rPr>
                <w:sz w:val="28"/>
                <w:szCs w:val="28"/>
              </w:rPr>
            </w:pPr>
          </w:p>
          <w:p w:rsidR="007729D5" w:rsidRPr="009441F2" w:rsidRDefault="007729D5" w:rsidP="00CD5B92">
            <w:pPr>
              <w:ind w:left="220"/>
              <w:rPr>
                <w:sz w:val="28"/>
                <w:szCs w:val="28"/>
              </w:rPr>
            </w:pPr>
          </w:p>
          <w:p w:rsidR="00DA3B15" w:rsidRPr="009441F2" w:rsidRDefault="00DA3B15" w:rsidP="00CD5B92">
            <w:pPr>
              <w:ind w:left="220"/>
              <w:rPr>
                <w:sz w:val="28"/>
                <w:szCs w:val="28"/>
              </w:rPr>
            </w:pPr>
            <w:r w:rsidRPr="009441F2">
              <w:rPr>
                <w:sz w:val="28"/>
                <w:szCs w:val="28"/>
              </w:rPr>
              <w:t xml:space="preserve">Teacher explains these forces by computer simulation using the </w:t>
            </w:r>
            <w:r w:rsidRPr="009441F2">
              <w:rPr>
                <w:b/>
                <w:bCs/>
                <w:sz w:val="28"/>
                <w:szCs w:val="28"/>
              </w:rPr>
              <w:t>chemistry pod cast</w:t>
            </w:r>
          </w:p>
          <w:p w:rsidR="00DA3B15" w:rsidRPr="009441F2" w:rsidRDefault="00917F58" w:rsidP="00CD5B92">
            <w:pPr>
              <w:ind w:left="220"/>
              <w:rPr>
                <w:sz w:val="28"/>
                <w:szCs w:val="28"/>
              </w:rPr>
            </w:pPr>
            <w:hyperlink r:id="rId9" w:history="1">
              <w:r w:rsidR="00DA3B15" w:rsidRPr="009441F2">
                <w:rPr>
                  <w:rStyle w:val="Hyperlink"/>
                  <w:sz w:val="28"/>
                  <w:szCs w:val="28"/>
                </w:rPr>
                <w:t>http://www.youtube.com/watch?v=-ipttIAvvCk&amp;feature=related</w:t>
              </w:r>
            </w:hyperlink>
          </w:p>
          <w:p w:rsidR="00DA3B15" w:rsidRPr="009441F2" w:rsidRDefault="00DA3B15" w:rsidP="00CD5B92">
            <w:pPr>
              <w:ind w:left="220"/>
              <w:rPr>
                <w:sz w:val="28"/>
                <w:szCs w:val="28"/>
              </w:rPr>
            </w:pPr>
            <w:r w:rsidRPr="009441F2">
              <w:rPr>
                <w:sz w:val="28"/>
                <w:szCs w:val="28"/>
              </w:rPr>
              <w:t xml:space="preserve"> and the url </w:t>
            </w:r>
          </w:p>
          <w:p w:rsidR="00DA3B15" w:rsidRPr="009441F2" w:rsidRDefault="00917F58" w:rsidP="00CD5B92">
            <w:pPr>
              <w:ind w:left="220"/>
              <w:rPr>
                <w:sz w:val="28"/>
                <w:szCs w:val="28"/>
              </w:rPr>
            </w:pPr>
            <w:hyperlink r:id="rId10" w:history="1">
              <w:r w:rsidR="00DA3B15" w:rsidRPr="009441F2">
                <w:rPr>
                  <w:rStyle w:val="Hyperlink"/>
                  <w:sz w:val="28"/>
                  <w:szCs w:val="28"/>
                </w:rPr>
                <w:t>http://www.youtube.com/watch?v=gbPRKmSqugk&amp;feature=related</w:t>
              </w:r>
            </w:hyperlink>
          </w:p>
          <w:p w:rsidR="00DA3B15" w:rsidRPr="009441F2" w:rsidRDefault="00DA3B15" w:rsidP="00CD5B92">
            <w:pPr>
              <w:ind w:left="220"/>
              <w:rPr>
                <w:sz w:val="28"/>
                <w:szCs w:val="28"/>
              </w:rPr>
            </w:pPr>
          </w:p>
          <w:p w:rsidR="00DA3B15" w:rsidRPr="009441F2" w:rsidRDefault="00DA3B15" w:rsidP="00CD5B92">
            <w:pPr>
              <w:ind w:left="220"/>
              <w:rPr>
                <w:sz w:val="28"/>
                <w:szCs w:val="28"/>
              </w:rPr>
            </w:pPr>
            <w:r w:rsidRPr="009441F2">
              <w:rPr>
                <w:sz w:val="28"/>
                <w:szCs w:val="28"/>
              </w:rPr>
              <w:t xml:space="preserve">And then she asks students to partake in an </w:t>
            </w:r>
            <w:r w:rsidRPr="009441F2">
              <w:rPr>
                <w:b/>
                <w:bCs/>
                <w:sz w:val="28"/>
                <w:szCs w:val="28"/>
              </w:rPr>
              <w:t>independent reading session</w:t>
            </w:r>
            <w:r w:rsidRPr="009441F2">
              <w:rPr>
                <w:sz w:val="28"/>
                <w:szCs w:val="28"/>
              </w:rPr>
              <w:t xml:space="preserve"> about the intermolecular forces and take down jot notes that they think are important.</w:t>
            </w:r>
          </w:p>
          <w:p w:rsidR="00DA3B15" w:rsidRPr="009441F2" w:rsidRDefault="00DA3B15" w:rsidP="00CD5B92">
            <w:pPr>
              <w:ind w:left="220"/>
              <w:rPr>
                <w:sz w:val="28"/>
                <w:szCs w:val="28"/>
              </w:rPr>
            </w:pPr>
          </w:p>
          <w:p w:rsidR="00DA3B15" w:rsidRPr="009441F2" w:rsidRDefault="00DA3B15" w:rsidP="00CD5B92">
            <w:pPr>
              <w:ind w:left="220"/>
              <w:rPr>
                <w:sz w:val="28"/>
                <w:szCs w:val="28"/>
              </w:rPr>
            </w:pP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rsidP="00CD5B92">
            <w:pPr>
              <w:ind w:left="220"/>
              <w:rPr>
                <w:sz w:val="28"/>
                <w:szCs w:val="28"/>
              </w:rPr>
            </w:pPr>
            <w:r w:rsidRPr="009441F2">
              <w:rPr>
                <w:sz w:val="28"/>
                <w:szCs w:val="28"/>
              </w:rPr>
              <w:t xml:space="preserve">They will be tested by a teacher based </w:t>
            </w:r>
            <w:r w:rsidRPr="009441F2">
              <w:rPr>
                <w:b/>
                <w:bCs/>
                <w:sz w:val="28"/>
                <w:szCs w:val="28"/>
              </w:rPr>
              <w:t>moodle.</w:t>
            </w:r>
          </w:p>
          <w:p w:rsidR="00DA3B15" w:rsidRPr="009441F2" w:rsidRDefault="00DA3B15" w:rsidP="00CD5B92">
            <w:pPr>
              <w:ind w:left="220"/>
              <w:rPr>
                <w:sz w:val="28"/>
                <w:szCs w:val="28"/>
              </w:rPr>
            </w:pPr>
          </w:p>
          <w:p w:rsidR="00DA3B15" w:rsidRPr="009441F2" w:rsidRDefault="00DA3B15" w:rsidP="00CD5B92">
            <w:pPr>
              <w:ind w:left="220"/>
              <w:rPr>
                <w:sz w:val="28"/>
                <w:szCs w:val="28"/>
              </w:rPr>
            </w:pPr>
          </w:p>
          <w:p w:rsidR="00DA3B15" w:rsidRPr="009441F2" w:rsidRDefault="00DA3B15" w:rsidP="00CD5B92">
            <w:pPr>
              <w:ind w:left="220"/>
              <w:rPr>
                <w:sz w:val="28"/>
                <w:szCs w:val="28"/>
              </w:rPr>
            </w:pPr>
          </w:p>
          <w:p w:rsidR="00DA3B15" w:rsidRPr="009441F2" w:rsidRDefault="00DA3B15" w:rsidP="00CD5B92">
            <w:pPr>
              <w:ind w:left="220"/>
              <w:rPr>
                <w:sz w:val="28"/>
                <w:szCs w:val="28"/>
              </w:rPr>
            </w:pPr>
          </w:p>
          <w:p w:rsidR="00DA3B15" w:rsidRPr="009441F2" w:rsidRDefault="00DA3B15" w:rsidP="00CD5B92">
            <w:pPr>
              <w:ind w:left="220"/>
              <w:rPr>
                <w:sz w:val="28"/>
                <w:szCs w:val="28"/>
              </w:rPr>
            </w:pPr>
          </w:p>
          <w:p w:rsidR="00DA3B15" w:rsidRDefault="00DA3B15" w:rsidP="00CD5B92">
            <w:pPr>
              <w:ind w:left="220"/>
              <w:rPr>
                <w:sz w:val="28"/>
                <w:szCs w:val="28"/>
              </w:rPr>
            </w:pPr>
            <w:r w:rsidRPr="009441F2">
              <w:rPr>
                <w:sz w:val="28"/>
                <w:szCs w:val="28"/>
              </w:rPr>
              <w:t xml:space="preserve">She asks them to prepare a short </w:t>
            </w:r>
            <w:r w:rsidRPr="009441F2">
              <w:rPr>
                <w:b/>
                <w:bCs/>
                <w:sz w:val="28"/>
                <w:szCs w:val="28"/>
              </w:rPr>
              <w:t>summary</w:t>
            </w:r>
            <w:r w:rsidRPr="009441F2">
              <w:rPr>
                <w:sz w:val="28"/>
                <w:szCs w:val="28"/>
              </w:rPr>
              <w:t xml:space="preserve"> with examples from the </w:t>
            </w:r>
            <w:r w:rsidRPr="009441F2">
              <w:rPr>
                <w:b/>
                <w:bCs/>
                <w:sz w:val="28"/>
                <w:szCs w:val="28"/>
              </w:rPr>
              <w:t>jot notes</w:t>
            </w:r>
            <w:r w:rsidRPr="009441F2">
              <w:rPr>
                <w:sz w:val="28"/>
                <w:szCs w:val="28"/>
              </w:rPr>
              <w:t xml:space="preserve"> and she collects them for evaluation.</w:t>
            </w:r>
          </w:p>
          <w:p w:rsidR="0086304E" w:rsidRDefault="0086304E" w:rsidP="00CD5B92">
            <w:pPr>
              <w:ind w:left="220"/>
              <w:rPr>
                <w:sz w:val="28"/>
                <w:szCs w:val="28"/>
              </w:rPr>
            </w:pPr>
          </w:p>
          <w:p w:rsidR="0086304E" w:rsidRDefault="0086304E" w:rsidP="00CD5B92">
            <w:pPr>
              <w:ind w:left="220"/>
              <w:rPr>
                <w:sz w:val="28"/>
                <w:szCs w:val="28"/>
              </w:rPr>
            </w:pPr>
          </w:p>
          <w:p w:rsidR="0086304E" w:rsidRDefault="0086304E" w:rsidP="00CD5B92">
            <w:pPr>
              <w:ind w:left="220"/>
              <w:rPr>
                <w:sz w:val="28"/>
                <w:szCs w:val="28"/>
              </w:rPr>
            </w:pPr>
            <w:r>
              <w:rPr>
                <w:sz w:val="28"/>
                <w:szCs w:val="28"/>
              </w:rPr>
              <w:t xml:space="preserve">Students will be </w:t>
            </w:r>
            <w:r w:rsidRPr="00C225AE">
              <w:rPr>
                <w:b/>
                <w:sz w:val="28"/>
                <w:szCs w:val="28"/>
              </w:rPr>
              <w:t>peer evaluated and assessed</w:t>
            </w:r>
            <w:r>
              <w:rPr>
                <w:sz w:val="28"/>
                <w:szCs w:val="28"/>
              </w:rPr>
              <w:t xml:space="preserve"> by teacher according to:</w:t>
            </w:r>
          </w:p>
          <w:p w:rsidR="0086304E" w:rsidRDefault="0086304E" w:rsidP="0086304E">
            <w:pPr>
              <w:numPr>
                <w:ilvl w:val="0"/>
                <w:numId w:val="7"/>
              </w:numPr>
              <w:rPr>
                <w:sz w:val="28"/>
                <w:szCs w:val="28"/>
              </w:rPr>
            </w:pPr>
            <w:r>
              <w:rPr>
                <w:sz w:val="28"/>
                <w:szCs w:val="28"/>
              </w:rPr>
              <w:t>Ability to personify atoms</w:t>
            </w:r>
          </w:p>
          <w:p w:rsidR="0086304E" w:rsidRDefault="0086304E" w:rsidP="0086304E">
            <w:pPr>
              <w:numPr>
                <w:ilvl w:val="0"/>
                <w:numId w:val="7"/>
              </w:numPr>
              <w:rPr>
                <w:sz w:val="28"/>
                <w:szCs w:val="28"/>
              </w:rPr>
            </w:pPr>
            <w:r>
              <w:rPr>
                <w:sz w:val="28"/>
                <w:szCs w:val="28"/>
              </w:rPr>
              <w:t>Create dynamic presentation of transfer or sharing of electrons</w:t>
            </w:r>
          </w:p>
          <w:p w:rsidR="0086304E" w:rsidRDefault="0086304E" w:rsidP="0086304E">
            <w:pPr>
              <w:numPr>
                <w:ilvl w:val="0"/>
                <w:numId w:val="7"/>
              </w:numPr>
              <w:rPr>
                <w:sz w:val="28"/>
                <w:szCs w:val="28"/>
              </w:rPr>
            </w:pPr>
            <w:r>
              <w:rPr>
                <w:sz w:val="28"/>
                <w:szCs w:val="28"/>
              </w:rPr>
              <w:t>Give examples of molecules that exhibit this type of bonding</w:t>
            </w:r>
          </w:p>
          <w:p w:rsidR="0086304E" w:rsidRDefault="0086304E" w:rsidP="00CD5B92">
            <w:pPr>
              <w:ind w:left="220"/>
              <w:rPr>
                <w:sz w:val="28"/>
                <w:szCs w:val="28"/>
              </w:rPr>
            </w:pPr>
          </w:p>
          <w:p w:rsidR="0086304E" w:rsidRDefault="0086304E" w:rsidP="00CD5B92">
            <w:pPr>
              <w:ind w:left="220"/>
              <w:rPr>
                <w:sz w:val="28"/>
                <w:szCs w:val="28"/>
              </w:rPr>
            </w:pPr>
          </w:p>
          <w:p w:rsidR="0086304E" w:rsidRDefault="0086304E" w:rsidP="00CD5B92">
            <w:pPr>
              <w:ind w:left="220"/>
              <w:rPr>
                <w:sz w:val="28"/>
                <w:szCs w:val="28"/>
              </w:rPr>
            </w:pPr>
          </w:p>
          <w:p w:rsidR="0086304E" w:rsidRDefault="0086304E" w:rsidP="00CD5B92">
            <w:pPr>
              <w:ind w:left="220"/>
              <w:rPr>
                <w:sz w:val="28"/>
                <w:szCs w:val="28"/>
              </w:rPr>
            </w:pPr>
          </w:p>
          <w:p w:rsidR="0086304E" w:rsidRDefault="0086304E" w:rsidP="00CD5B92">
            <w:pPr>
              <w:ind w:left="220"/>
              <w:rPr>
                <w:sz w:val="28"/>
                <w:szCs w:val="28"/>
              </w:rPr>
            </w:pPr>
          </w:p>
          <w:p w:rsidR="0086304E" w:rsidRDefault="0086304E" w:rsidP="00CD5B92">
            <w:pPr>
              <w:ind w:left="220"/>
              <w:rPr>
                <w:sz w:val="28"/>
                <w:szCs w:val="28"/>
              </w:rPr>
            </w:pPr>
          </w:p>
          <w:p w:rsidR="0086304E" w:rsidRDefault="0086304E" w:rsidP="00CD5B92">
            <w:pPr>
              <w:ind w:left="220"/>
              <w:rPr>
                <w:sz w:val="28"/>
                <w:szCs w:val="28"/>
              </w:rPr>
            </w:pPr>
          </w:p>
          <w:p w:rsidR="0086304E" w:rsidRDefault="003623FC" w:rsidP="00CD5B92">
            <w:pPr>
              <w:ind w:left="220"/>
              <w:rPr>
                <w:sz w:val="28"/>
                <w:szCs w:val="28"/>
              </w:rPr>
            </w:pPr>
            <w:r>
              <w:rPr>
                <w:sz w:val="28"/>
                <w:szCs w:val="28"/>
              </w:rPr>
              <w:t>Students are given questions that are specific to the IONIC bonding and COVALENT bonding Gizmo, to ensure they know how to use it and have become proficient and not “just playing around”.</w:t>
            </w:r>
          </w:p>
          <w:p w:rsidR="005061A5" w:rsidRDefault="005061A5" w:rsidP="00CD5B92">
            <w:pPr>
              <w:ind w:left="220"/>
              <w:rPr>
                <w:sz w:val="28"/>
                <w:szCs w:val="28"/>
              </w:rPr>
            </w:pPr>
          </w:p>
          <w:p w:rsidR="005061A5" w:rsidRDefault="005061A5" w:rsidP="00CD5B92">
            <w:pPr>
              <w:ind w:left="220"/>
              <w:rPr>
                <w:sz w:val="28"/>
                <w:szCs w:val="28"/>
              </w:rPr>
            </w:pPr>
          </w:p>
          <w:p w:rsidR="005061A5" w:rsidRDefault="005061A5" w:rsidP="00CD5B92">
            <w:pPr>
              <w:ind w:left="220"/>
              <w:rPr>
                <w:sz w:val="28"/>
                <w:szCs w:val="28"/>
              </w:rPr>
            </w:pPr>
            <w:r>
              <w:rPr>
                <w:sz w:val="28"/>
                <w:szCs w:val="28"/>
              </w:rPr>
              <w:t>Each student in the class is asked to pick from a bowl a card with a molecule, crystal or compound. They are to go to the spectrum on the board and place the card in the CORRECT location under the right type of bonding that takes place. After all the students have gone, the class will discuss the arrangement and move the cards around to show that some molecules have greater ionic or covalent characteristics depending on the electronegativities, atomic size, electron affinities, shapes of the atoms that make them up.</w:t>
            </w:r>
          </w:p>
          <w:p w:rsidR="007729D5" w:rsidRDefault="007729D5" w:rsidP="00CD5B92">
            <w:pPr>
              <w:ind w:left="220"/>
              <w:rPr>
                <w:sz w:val="28"/>
                <w:szCs w:val="28"/>
              </w:rPr>
            </w:pPr>
          </w:p>
          <w:p w:rsidR="007729D5" w:rsidRDefault="007729D5" w:rsidP="00CD5B92">
            <w:pPr>
              <w:ind w:left="220"/>
              <w:rPr>
                <w:sz w:val="28"/>
                <w:szCs w:val="28"/>
              </w:rPr>
            </w:pPr>
          </w:p>
          <w:p w:rsidR="00590599" w:rsidRDefault="000A37F0" w:rsidP="00590599">
            <w:pPr>
              <w:ind w:left="220"/>
              <w:rPr>
                <w:sz w:val="28"/>
                <w:szCs w:val="28"/>
              </w:rPr>
            </w:pPr>
            <w:r>
              <w:rPr>
                <w:sz w:val="28"/>
                <w:szCs w:val="28"/>
              </w:rPr>
              <w:t xml:space="preserve">Teacher numbers off each </w:t>
            </w:r>
            <w:r w:rsidR="00590599">
              <w:rPr>
                <w:sz w:val="28"/>
                <w:szCs w:val="28"/>
              </w:rPr>
              <w:t>student</w:t>
            </w:r>
            <w:r>
              <w:rPr>
                <w:sz w:val="28"/>
                <w:szCs w:val="28"/>
              </w:rPr>
              <w:t xml:space="preserve"> (#1-4) based on the number of intermolecular topic</w:t>
            </w:r>
            <w:r w:rsidR="00590599">
              <w:rPr>
                <w:sz w:val="28"/>
                <w:szCs w:val="28"/>
              </w:rPr>
              <w:t xml:space="preserve">s. Students then proceed to perform a </w:t>
            </w:r>
            <w:r w:rsidR="00590599" w:rsidRPr="00C225AE">
              <w:rPr>
                <w:b/>
                <w:sz w:val="28"/>
                <w:szCs w:val="28"/>
              </w:rPr>
              <w:t>Jigsaw activity</w:t>
            </w:r>
            <w:r w:rsidR="00590599">
              <w:rPr>
                <w:sz w:val="28"/>
                <w:szCs w:val="28"/>
              </w:rPr>
              <w:t xml:space="preserve"> where they focus on their intermolecular force that was assigned, and discuss in the expert groups</w:t>
            </w:r>
            <w:r w:rsidR="00CC1377">
              <w:rPr>
                <w:sz w:val="28"/>
                <w:szCs w:val="28"/>
              </w:rPr>
              <w:t xml:space="preserve"> the following:</w:t>
            </w:r>
          </w:p>
          <w:p w:rsidR="00CC1377" w:rsidRDefault="00CC1377" w:rsidP="00CC1377">
            <w:pPr>
              <w:numPr>
                <w:ilvl w:val="0"/>
                <w:numId w:val="7"/>
              </w:numPr>
              <w:rPr>
                <w:sz w:val="28"/>
                <w:szCs w:val="28"/>
              </w:rPr>
            </w:pPr>
            <w:r>
              <w:rPr>
                <w:sz w:val="28"/>
                <w:szCs w:val="28"/>
              </w:rPr>
              <w:t>Is it a strong force?</w:t>
            </w:r>
          </w:p>
          <w:p w:rsidR="00CC1377" w:rsidRDefault="00CC1377" w:rsidP="00CC1377">
            <w:pPr>
              <w:numPr>
                <w:ilvl w:val="0"/>
                <w:numId w:val="7"/>
              </w:numPr>
              <w:rPr>
                <w:sz w:val="28"/>
                <w:szCs w:val="28"/>
              </w:rPr>
            </w:pPr>
            <w:r>
              <w:rPr>
                <w:sz w:val="28"/>
                <w:szCs w:val="28"/>
              </w:rPr>
              <w:t>What force is weaker or stronger?</w:t>
            </w:r>
          </w:p>
          <w:p w:rsidR="00CC1377" w:rsidRDefault="00CC1377" w:rsidP="00CC1377">
            <w:pPr>
              <w:numPr>
                <w:ilvl w:val="0"/>
                <w:numId w:val="7"/>
              </w:numPr>
              <w:rPr>
                <w:sz w:val="28"/>
                <w:szCs w:val="28"/>
              </w:rPr>
            </w:pPr>
            <w:r>
              <w:rPr>
                <w:sz w:val="28"/>
                <w:szCs w:val="28"/>
              </w:rPr>
              <w:t>Examples of molecules/atoms that have thes</w:t>
            </w:r>
            <w:r w:rsidR="00C225AE">
              <w:rPr>
                <w:sz w:val="28"/>
                <w:szCs w:val="28"/>
              </w:rPr>
              <w:t>e</w:t>
            </w:r>
            <w:r>
              <w:rPr>
                <w:sz w:val="28"/>
                <w:szCs w:val="28"/>
              </w:rPr>
              <w:t xml:space="preserve"> force</w:t>
            </w:r>
            <w:r w:rsidR="00C225AE">
              <w:rPr>
                <w:sz w:val="28"/>
                <w:szCs w:val="28"/>
              </w:rPr>
              <w:t>s</w:t>
            </w:r>
            <w:r>
              <w:rPr>
                <w:sz w:val="28"/>
                <w:szCs w:val="28"/>
              </w:rPr>
              <w:t>?</w:t>
            </w:r>
          </w:p>
          <w:p w:rsidR="00CC1377" w:rsidRDefault="00CC1377" w:rsidP="00CC1377">
            <w:pPr>
              <w:numPr>
                <w:ilvl w:val="0"/>
                <w:numId w:val="7"/>
              </w:numPr>
              <w:rPr>
                <w:sz w:val="28"/>
                <w:szCs w:val="28"/>
              </w:rPr>
            </w:pPr>
            <w:r>
              <w:rPr>
                <w:sz w:val="28"/>
                <w:szCs w:val="28"/>
              </w:rPr>
              <w:t>Applications in real life</w:t>
            </w:r>
          </w:p>
          <w:p w:rsidR="00CC1377" w:rsidRDefault="00CC1377" w:rsidP="00CC1377">
            <w:pPr>
              <w:rPr>
                <w:sz w:val="28"/>
                <w:szCs w:val="28"/>
              </w:rPr>
            </w:pPr>
            <w:r>
              <w:rPr>
                <w:sz w:val="28"/>
                <w:szCs w:val="28"/>
              </w:rPr>
              <w:t>The expert groups go back to their home group and chare the information with all the other stuents that had been given the other forces. They write down all their knowledge on chart paper, using diagrams.</w:t>
            </w:r>
          </w:p>
          <w:p w:rsidR="00CC1377" w:rsidRDefault="00CC1377" w:rsidP="00CC1377">
            <w:pPr>
              <w:rPr>
                <w:sz w:val="28"/>
                <w:szCs w:val="28"/>
              </w:rPr>
            </w:pPr>
            <w:r>
              <w:rPr>
                <w:sz w:val="28"/>
                <w:szCs w:val="28"/>
              </w:rPr>
              <w:t xml:space="preserve">Students are evaluated on their </w:t>
            </w:r>
            <w:r w:rsidRPr="00C225AE">
              <w:rPr>
                <w:b/>
                <w:sz w:val="28"/>
                <w:szCs w:val="28"/>
              </w:rPr>
              <w:t xml:space="preserve">presentations </w:t>
            </w:r>
            <w:r>
              <w:rPr>
                <w:sz w:val="28"/>
                <w:szCs w:val="28"/>
              </w:rPr>
              <w:t>based on:</w:t>
            </w:r>
          </w:p>
          <w:p w:rsidR="00CC1377" w:rsidRDefault="00CC1377" w:rsidP="00CC1377">
            <w:pPr>
              <w:numPr>
                <w:ilvl w:val="0"/>
                <w:numId w:val="7"/>
              </w:numPr>
              <w:rPr>
                <w:sz w:val="28"/>
                <w:szCs w:val="28"/>
              </w:rPr>
            </w:pPr>
            <w:r>
              <w:rPr>
                <w:sz w:val="28"/>
                <w:szCs w:val="28"/>
              </w:rPr>
              <w:t>Participation</w:t>
            </w:r>
          </w:p>
          <w:p w:rsidR="00CC1377" w:rsidRDefault="00CC1377" w:rsidP="00CC1377">
            <w:pPr>
              <w:numPr>
                <w:ilvl w:val="0"/>
                <w:numId w:val="7"/>
              </w:numPr>
              <w:rPr>
                <w:sz w:val="28"/>
                <w:szCs w:val="28"/>
              </w:rPr>
            </w:pPr>
            <w:r>
              <w:rPr>
                <w:sz w:val="28"/>
                <w:szCs w:val="28"/>
              </w:rPr>
              <w:t>Group cooperation and communications</w:t>
            </w:r>
          </w:p>
          <w:p w:rsidR="00CC1377" w:rsidRDefault="00CC1377" w:rsidP="00CC1377">
            <w:pPr>
              <w:numPr>
                <w:ilvl w:val="0"/>
                <w:numId w:val="7"/>
              </w:numPr>
              <w:rPr>
                <w:sz w:val="28"/>
                <w:szCs w:val="28"/>
              </w:rPr>
            </w:pPr>
            <w:r>
              <w:rPr>
                <w:sz w:val="28"/>
                <w:szCs w:val="28"/>
              </w:rPr>
              <w:t>Knowledge of material</w:t>
            </w:r>
          </w:p>
          <w:p w:rsidR="00CC1377" w:rsidRPr="009441F2" w:rsidRDefault="00CC1377" w:rsidP="00CC1377">
            <w:pPr>
              <w:numPr>
                <w:ilvl w:val="0"/>
                <w:numId w:val="7"/>
              </w:numPr>
              <w:rPr>
                <w:sz w:val="28"/>
                <w:szCs w:val="28"/>
              </w:rPr>
            </w:pPr>
            <w:r>
              <w:rPr>
                <w:sz w:val="28"/>
                <w:szCs w:val="28"/>
              </w:rPr>
              <w:t>Examples to emphasize topic</w:t>
            </w:r>
          </w:p>
        </w:tc>
      </w:tr>
      <w:tr w:rsidR="00DA3B15">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104BA3" w:rsidRDefault="00DA3B15">
            <w:pPr>
              <w:rPr>
                <w:b/>
                <w:bCs/>
                <w:sz w:val="28"/>
                <w:szCs w:val="28"/>
              </w:rPr>
            </w:pPr>
            <w:r w:rsidRPr="00104BA3">
              <w:rPr>
                <w:b/>
                <w:bCs/>
                <w:sz w:val="28"/>
                <w:szCs w:val="28"/>
              </w:rPr>
              <w:t>Properties of Solids &amp; Liquids</w:t>
            </w:r>
          </w:p>
          <w:p w:rsidR="00DA3B15" w:rsidRPr="00104BA3" w:rsidRDefault="00DA3B15" w:rsidP="002926B6">
            <w:pPr>
              <w:pStyle w:val="ListParagraph"/>
              <w:numPr>
                <w:ilvl w:val="0"/>
                <w:numId w:val="6"/>
              </w:numPr>
              <w:rPr>
                <w:sz w:val="28"/>
                <w:szCs w:val="28"/>
              </w:rPr>
            </w:pPr>
            <w:r w:rsidRPr="00104BA3">
              <w:rPr>
                <w:sz w:val="28"/>
                <w:szCs w:val="28"/>
              </w:rPr>
              <w:t>Physical characteristics</w:t>
            </w:r>
          </w:p>
          <w:p w:rsidR="00DA3B15" w:rsidRPr="00104BA3" w:rsidRDefault="00DA3B15" w:rsidP="00996246">
            <w:pPr>
              <w:pStyle w:val="ListParagraph"/>
              <w:numPr>
                <w:ilvl w:val="0"/>
                <w:numId w:val="6"/>
              </w:numPr>
              <w:tabs>
                <w:tab w:val="num" w:pos="720"/>
              </w:tabs>
              <w:rPr>
                <w:sz w:val="28"/>
                <w:szCs w:val="28"/>
              </w:rPr>
            </w:pPr>
            <w:r w:rsidRPr="00104BA3">
              <w:rPr>
                <w:sz w:val="28"/>
                <w:szCs w:val="28"/>
              </w:rPr>
              <w:t>Electrical conductivity</w:t>
            </w:r>
          </w:p>
          <w:p w:rsidR="00DA3B15" w:rsidRPr="00104BA3" w:rsidRDefault="00DA3B15" w:rsidP="00996246">
            <w:pPr>
              <w:pStyle w:val="ListParagraph"/>
              <w:numPr>
                <w:ilvl w:val="0"/>
                <w:numId w:val="6"/>
              </w:numPr>
              <w:tabs>
                <w:tab w:val="num" w:pos="720"/>
              </w:tabs>
              <w:rPr>
                <w:sz w:val="28"/>
                <w:szCs w:val="28"/>
              </w:rPr>
            </w:pPr>
            <w:r w:rsidRPr="00104BA3">
              <w:rPr>
                <w:sz w:val="28"/>
                <w:szCs w:val="28"/>
              </w:rPr>
              <w:t>Surface Tension</w:t>
            </w:r>
          </w:p>
          <w:p w:rsidR="00DA3B15" w:rsidRPr="00104BA3" w:rsidRDefault="00DA3B15" w:rsidP="00996246">
            <w:pPr>
              <w:pStyle w:val="ListParagraph"/>
              <w:numPr>
                <w:ilvl w:val="0"/>
                <w:numId w:val="6"/>
              </w:numPr>
              <w:tabs>
                <w:tab w:val="num" w:pos="720"/>
              </w:tabs>
              <w:rPr>
                <w:sz w:val="28"/>
                <w:szCs w:val="28"/>
              </w:rPr>
            </w:pPr>
            <w:r w:rsidRPr="00104BA3">
              <w:rPr>
                <w:sz w:val="28"/>
                <w:szCs w:val="28"/>
              </w:rPr>
              <w:t>Solubility</w:t>
            </w:r>
          </w:p>
          <w:p w:rsidR="00DA3B15" w:rsidRPr="00104BA3" w:rsidRDefault="00DA3B15" w:rsidP="00996246">
            <w:pPr>
              <w:pStyle w:val="ListParagraph"/>
              <w:numPr>
                <w:ilvl w:val="0"/>
                <w:numId w:val="6"/>
              </w:numPr>
              <w:tabs>
                <w:tab w:val="num" w:pos="720"/>
              </w:tabs>
              <w:rPr>
                <w:sz w:val="28"/>
                <w:szCs w:val="28"/>
              </w:rPr>
            </w:pPr>
            <w:r w:rsidRPr="00104BA3">
              <w:rPr>
                <w:sz w:val="28"/>
                <w:szCs w:val="28"/>
              </w:rPr>
              <w:t>Melting points</w:t>
            </w:r>
          </w:p>
          <w:p w:rsidR="00DA3B15" w:rsidRPr="00104BA3" w:rsidRDefault="00DA3B15" w:rsidP="00002050">
            <w:pPr>
              <w:tabs>
                <w:tab w:val="num" w:pos="720"/>
              </w:tabs>
              <w:ind w:left="720"/>
              <w:rPr>
                <w:sz w:val="28"/>
                <w:szCs w:val="28"/>
              </w:rPr>
            </w:pPr>
          </w:p>
          <w:p w:rsidR="00DA3B15" w:rsidRPr="00104BA3" w:rsidRDefault="00DA3B15" w:rsidP="00002050">
            <w:pPr>
              <w:tabs>
                <w:tab w:val="num" w:pos="720"/>
              </w:tabs>
              <w:ind w:left="720"/>
              <w:rPr>
                <w:sz w:val="28"/>
                <w:szCs w:val="28"/>
              </w:rPr>
            </w:pPr>
            <w:r w:rsidRPr="007D766C">
              <w:rPr>
                <w:b/>
                <w:sz w:val="28"/>
                <w:szCs w:val="28"/>
              </w:rPr>
              <w:t>( 3 class room hours + 1 laboratory class</w:t>
            </w:r>
            <w:r w:rsidRPr="00104BA3">
              <w:rPr>
                <w:sz w:val="28"/>
                <w:szCs w:val="28"/>
              </w:rPr>
              <w:t>)</w:t>
            </w: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sidP="002926B6">
            <w:r>
              <w:t xml:space="preserve">C 2.5 and C 2.6  and </w:t>
            </w:r>
          </w:p>
          <w:p w:rsidR="002926B6" w:rsidRDefault="002926B6" w:rsidP="002926B6">
            <w:r>
              <w:t>2.4</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pPr>
              <w:rPr>
                <w:sz w:val="28"/>
                <w:szCs w:val="28"/>
              </w:rPr>
            </w:pPr>
            <w:r w:rsidRPr="009441F2">
              <w:rPr>
                <w:b/>
                <w:bCs/>
                <w:sz w:val="28"/>
                <w:szCs w:val="28"/>
              </w:rPr>
              <w:t>Laboratory experiment</w:t>
            </w:r>
            <w:r w:rsidRPr="009441F2">
              <w:rPr>
                <w:sz w:val="28"/>
                <w:szCs w:val="28"/>
              </w:rPr>
              <w:t xml:space="preserve"> – where students compare the different properties of water, oil, homo milk, skim milk, </w:t>
            </w:r>
            <w:r w:rsidR="00C23688">
              <w:rPr>
                <w:sz w:val="28"/>
                <w:szCs w:val="28"/>
              </w:rPr>
              <w:t xml:space="preserve">salad dressing, </w:t>
            </w:r>
            <w:r w:rsidRPr="009441F2">
              <w:rPr>
                <w:sz w:val="28"/>
                <w:szCs w:val="28"/>
              </w:rPr>
              <w:t>salt, sugar, baking powder, Copper Sulphate , Epsom salts and prepare a lab report.</w:t>
            </w:r>
          </w:p>
          <w:p w:rsidR="00506932" w:rsidRDefault="00506932">
            <w:pPr>
              <w:rPr>
                <w:sz w:val="28"/>
                <w:szCs w:val="28"/>
              </w:rPr>
            </w:pPr>
          </w:p>
          <w:p w:rsidR="002926B6" w:rsidRDefault="002926B6">
            <w:pPr>
              <w:rPr>
                <w:b/>
                <w:sz w:val="24"/>
                <w:szCs w:val="24"/>
              </w:rPr>
            </w:pPr>
            <w:r w:rsidRPr="004F5C3A">
              <w:rPr>
                <w:b/>
                <w:sz w:val="28"/>
                <w:szCs w:val="28"/>
              </w:rPr>
              <w:t>Day 1:</w:t>
            </w:r>
            <w:r>
              <w:rPr>
                <w:sz w:val="28"/>
                <w:szCs w:val="28"/>
              </w:rPr>
              <w:t xml:space="preserve"> Teacher demonstration on theoretical concept</w:t>
            </w:r>
            <w:r w:rsidR="00506932">
              <w:rPr>
                <w:sz w:val="28"/>
                <w:szCs w:val="28"/>
              </w:rPr>
              <w:t>.</w:t>
            </w:r>
            <w:r w:rsidR="00506932" w:rsidRPr="00DA2775">
              <w:rPr>
                <w:sz w:val="24"/>
                <w:szCs w:val="24"/>
              </w:rPr>
              <w:t xml:space="preserve"> Teacher performs a quick but very necessary demonstration of all the stations. Emphasizing the safety, equipment and method to perform the analysis. </w:t>
            </w:r>
            <w:r w:rsidR="00506932" w:rsidRPr="00DA2775">
              <w:rPr>
                <w:b/>
                <w:sz w:val="24"/>
                <w:szCs w:val="24"/>
              </w:rPr>
              <w:t>Modeling laboratory procedures is crucial and necessary before all students can start!</w:t>
            </w:r>
          </w:p>
          <w:p w:rsidR="00506932" w:rsidRDefault="00506932">
            <w:pPr>
              <w:rPr>
                <w:sz w:val="28"/>
                <w:szCs w:val="28"/>
              </w:rPr>
            </w:pPr>
          </w:p>
          <w:p w:rsidR="003B3B45" w:rsidRDefault="003B3B45">
            <w:pPr>
              <w:rPr>
                <w:sz w:val="28"/>
                <w:szCs w:val="28"/>
              </w:rPr>
            </w:pPr>
          </w:p>
          <w:p w:rsidR="00506932" w:rsidRDefault="002926B6">
            <w:pPr>
              <w:rPr>
                <w:sz w:val="24"/>
                <w:szCs w:val="24"/>
              </w:rPr>
            </w:pPr>
            <w:r w:rsidRPr="004F5C3A">
              <w:rPr>
                <w:b/>
                <w:sz w:val="28"/>
                <w:szCs w:val="28"/>
              </w:rPr>
              <w:t>Day 2:</w:t>
            </w:r>
            <w:r>
              <w:rPr>
                <w:sz w:val="28"/>
                <w:szCs w:val="28"/>
              </w:rPr>
              <w:t xml:space="preserve"> </w:t>
            </w:r>
            <w:r w:rsidR="00506932" w:rsidRPr="00DA2775">
              <w:rPr>
                <w:sz w:val="24"/>
                <w:szCs w:val="24"/>
              </w:rPr>
              <w:t xml:space="preserve">Students are assigned and discuss procedure in small groups of 2-3 students. Teacher ensures that groups are heterogeneous and can work effectively together. Students perform the procedure using their lab book and the sheets at the stations provided. Students organize their strategy. </w:t>
            </w:r>
          </w:p>
          <w:p w:rsidR="00506932" w:rsidRDefault="00506932">
            <w:pPr>
              <w:rPr>
                <w:sz w:val="28"/>
                <w:szCs w:val="28"/>
              </w:rPr>
            </w:pPr>
          </w:p>
          <w:p w:rsidR="002926B6" w:rsidRPr="009441F2" w:rsidRDefault="00506932">
            <w:pPr>
              <w:rPr>
                <w:sz w:val="28"/>
                <w:szCs w:val="28"/>
              </w:rPr>
            </w:pPr>
            <w:r w:rsidRPr="004F5C3A">
              <w:rPr>
                <w:b/>
                <w:sz w:val="28"/>
                <w:szCs w:val="28"/>
              </w:rPr>
              <w:t>Day 3:</w:t>
            </w:r>
            <w:r>
              <w:rPr>
                <w:sz w:val="28"/>
                <w:szCs w:val="28"/>
              </w:rPr>
              <w:t xml:space="preserve"> </w:t>
            </w:r>
            <w:r w:rsidRPr="00DA2775">
              <w:rPr>
                <w:sz w:val="24"/>
                <w:szCs w:val="24"/>
              </w:rPr>
              <w:t>Students perform their stations first for 8 minutes and at the sound of the bell are moved (rotate) to the next station. (5 stations X8 minutes = 40 minutes)</w:t>
            </w: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pPr>
              <w:rPr>
                <w:sz w:val="28"/>
                <w:szCs w:val="28"/>
              </w:rPr>
            </w:pPr>
            <w:r w:rsidRPr="009441F2">
              <w:rPr>
                <w:sz w:val="28"/>
                <w:szCs w:val="28"/>
              </w:rPr>
              <w:t xml:space="preserve">Each group gives a short </w:t>
            </w:r>
            <w:r w:rsidRPr="009441F2">
              <w:rPr>
                <w:b/>
                <w:bCs/>
                <w:sz w:val="28"/>
                <w:szCs w:val="28"/>
              </w:rPr>
              <w:t xml:space="preserve">presentation </w:t>
            </w:r>
            <w:r w:rsidRPr="009441F2">
              <w:rPr>
                <w:sz w:val="28"/>
                <w:szCs w:val="28"/>
              </w:rPr>
              <w:t>on their research so that teacher can facilitate a discussion.</w:t>
            </w:r>
          </w:p>
          <w:p w:rsidR="00DA3B15" w:rsidRPr="009441F2" w:rsidRDefault="00DA3B15">
            <w:pPr>
              <w:rPr>
                <w:sz w:val="28"/>
                <w:szCs w:val="28"/>
              </w:rPr>
            </w:pPr>
          </w:p>
          <w:p w:rsidR="00DA3B15" w:rsidRPr="009441F2" w:rsidRDefault="00DA3B15">
            <w:pPr>
              <w:rPr>
                <w:sz w:val="28"/>
                <w:szCs w:val="28"/>
              </w:rPr>
            </w:pPr>
          </w:p>
          <w:p w:rsidR="00DA3B15" w:rsidRPr="009441F2" w:rsidRDefault="00DA3B15">
            <w:pPr>
              <w:rPr>
                <w:sz w:val="28"/>
                <w:szCs w:val="28"/>
              </w:rPr>
            </w:pPr>
          </w:p>
          <w:p w:rsidR="00DA3B15" w:rsidRDefault="00DA3B15">
            <w:pPr>
              <w:rPr>
                <w:b/>
                <w:bCs/>
                <w:sz w:val="28"/>
                <w:szCs w:val="28"/>
              </w:rPr>
            </w:pPr>
            <w:r w:rsidRPr="009441F2">
              <w:rPr>
                <w:sz w:val="28"/>
                <w:szCs w:val="28"/>
              </w:rPr>
              <w:t xml:space="preserve">Teacher corrects the </w:t>
            </w:r>
            <w:r w:rsidRPr="009441F2">
              <w:rPr>
                <w:b/>
                <w:bCs/>
                <w:sz w:val="28"/>
                <w:szCs w:val="28"/>
              </w:rPr>
              <w:t>lab report.</w:t>
            </w:r>
          </w:p>
          <w:p w:rsidR="00506932" w:rsidRDefault="00506932">
            <w:pPr>
              <w:rPr>
                <w:b/>
                <w:bCs/>
                <w:sz w:val="28"/>
                <w:szCs w:val="28"/>
              </w:rPr>
            </w:pPr>
          </w:p>
          <w:p w:rsidR="00506932" w:rsidRDefault="00C23688">
            <w:pPr>
              <w:rPr>
                <w:b/>
                <w:bCs/>
                <w:sz w:val="28"/>
                <w:szCs w:val="28"/>
              </w:rPr>
            </w:pPr>
            <w:r>
              <w:rPr>
                <w:b/>
                <w:bCs/>
                <w:sz w:val="28"/>
                <w:szCs w:val="28"/>
              </w:rPr>
              <w:t>Day 1:</w:t>
            </w:r>
          </w:p>
          <w:p w:rsidR="00506932" w:rsidRDefault="00506932">
            <w:pPr>
              <w:rPr>
                <w:b/>
                <w:bCs/>
                <w:sz w:val="28"/>
                <w:szCs w:val="28"/>
              </w:rPr>
            </w:pPr>
            <w:r>
              <w:rPr>
                <w:b/>
                <w:bCs/>
                <w:sz w:val="28"/>
                <w:szCs w:val="28"/>
              </w:rPr>
              <w:t xml:space="preserve">Students are asked specific laboratory safety questions. Quiz on lab safety is given and discussed to ensure all students understand how all the equipment will be handled. </w:t>
            </w:r>
          </w:p>
          <w:p w:rsidR="00506932" w:rsidRDefault="00506932">
            <w:pPr>
              <w:rPr>
                <w:b/>
                <w:bCs/>
                <w:sz w:val="28"/>
                <w:szCs w:val="28"/>
              </w:rPr>
            </w:pPr>
          </w:p>
          <w:p w:rsidR="00506932" w:rsidRDefault="00C23688">
            <w:pPr>
              <w:rPr>
                <w:b/>
                <w:bCs/>
                <w:sz w:val="28"/>
                <w:szCs w:val="28"/>
              </w:rPr>
            </w:pPr>
            <w:r>
              <w:rPr>
                <w:b/>
                <w:bCs/>
                <w:sz w:val="28"/>
                <w:szCs w:val="28"/>
              </w:rPr>
              <w:t xml:space="preserve">Day 2: </w:t>
            </w:r>
          </w:p>
          <w:p w:rsidR="00506932" w:rsidRDefault="00506932" w:rsidP="00506932">
            <w:pPr>
              <w:rPr>
                <w:sz w:val="28"/>
                <w:szCs w:val="28"/>
              </w:rPr>
            </w:pPr>
            <w:r w:rsidRPr="00DA2775">
              <w:rPr>
                <w:sz w:val="24"/>
                <w:szCs w:val="24"/>
              </w:rPr>
              <w:t>Teacher evaluates their communication and cooperation style.</w:t>
            </w:r>
            <w:r>
              <w:rPr>
                <w:sz w:val="24"/>
                <w:szCs w:val="24"/>
              </w:rPr>
              <w:t xml:space="preserve"> Assessment of pre-laboratory flowchart</w:t>
            </w:r>
            <w:r w:rsidR="00C23688">
              <w:rPr>
                <w:sz w:val="24"/>
                <w:szCs w:val="24"/>
              </w:rPr>
              <w:t>, safety plan and emergency plan</w:t>
            </w:r>
            <w:r>
              <w:rPr>
                <w:sz w:val="24"/>
                <w:szCs w:val="24"/>
              </w:rPr>
              <w:t xml:space="preserve"> is performed in order to ensure all things run smoothly on the day of the lab. </w:t>
            </w:r>
          </w:p>
          <w:p w:rsidR="00506932" w:rsidRDefault="00506932">
            <w:pPr>
              <w:rPr>
                <w:sz w:val="28"/>
                <w:szCs w:val="28"/>
              </w:rPr>
            </w:pPr>
          </w:p>
          <w:p w:rsidR="00506932" w:rsidRPr="004F5C3A" w:rsidRDefault="00C23688">
            <w:pPr>
              <w:rPr>
                <w:b/>
                <w:sz w:val="28"/>
                <w:szCs w:val="28"/>
              </w:rPr>
            </w:pPr>
            <w:r w:rsidRPr="004F5C3A">
              <w:rPr>
                <w:b/>
                <w:sz w:val="28"/>
                <w:szCs w:val="28"/>
              </w:rPr>
              <w:t xml:space="preserve">Day 3: </w:t>
            </w:r>
          </w:p>
          <w:p w:rsidR="00506932" w:rsidRDefault="00C23688">
            <w:pPr>
              <w:rPr>
                <w:sz w:val="28"/>
                <w:szCs w:val="28"/>
              </w:rPr>
            </w:pPr>
            <w:r>
              <w:rPr>
                <w:sz w:val="28"/>
                <w:szCs w:val="28"/>
              </w:rPr>
              <w:t>Students are to hand-in completed laboratory experiment, with flowcharts, questions and checklists</w:t>
            </w:r>
          </w:p>
          <w:p w:rsidR="004B21A9" w:rsidRPr="009441F2" w:rsidRDefault="004B21A9">
            <w:pPr>
              <w:rPr>
                <w:sz w:val="28"/>
                <w:szCs w:val="28"/>
              </w:rPr>
            </w:pPr>
          </w:p>
        </w:tc>
      </w:tr>
      <w:tr w:rsidR="00DA3B15">
        <w:trPr>
          <w:trHeight w:val="4705"/>
        </w:trPr>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104BA3" w:rsidRDefault="00DA3B15">
            <w:pPr>
              <w:rPr>
                <w:b/>
                <w:bCs/>
                <w:sz w:val="28"/>
                <w:szCs w:val="28"/>
              </w:rPr>
            </w:pPr>
            <w:r w:rsidRPr="00104BA3">
              <w:rPr>
                <w:b/>
                <w:bCs/>
                <w:sz w:val="28"/>
                <w:szCs w:val="28"/>
              </w:rPr>
              <w:t>Applications related to analytical chemistry</w:t>
            </w:r>
          </w:p>
          <w:p w:rsidR="00DA3B15" w:rsidRPr="00104BA3" w:rsidRDefault="00DA3B15">
            <w:pPr>
              <w:rPr>
                <w:sz w:val="28"/>
                <w:szCs w:val="28"/>
              </w:rPr>
            </w:pPr>
          </w:p>
          <w:p w:rsidR="00DA3B15" w:rsidRPr="007D766C" w:rsidRDefault="00DA3B15">
            <w:pPr>
              <w:rPr>
                <w:b/>
                <w:sz w:val="28"/>
                <w:szCs w:val="28"/>
              </w:rPr>
            </w:pPr>
            <w:r w:rsidRPr="007D766C">
              <w:rPr>
                <w:b/>
                <w:sz w:val="28"/>
                <w:szCs w:val="28"/>
              </w:rPr>
              <w:t>(2 class room hours)</w:t>
            </w: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p w:rsidR="00DA3B15" w:rsidRPr="00104BA3" w:rsidRDefault="00DA3B15">
            <w:pPr>
              <w:rPr>
                <w:sz w:val="28"/>
                <w:szCs w:val="28"/>
              </w:rPr>
            </w:pP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
              <w:t>C 1.2</w:t>
            </w:r>
          </w:p>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pPr>
              <w:rPr>
                <w:sz w:val="28"/>
                <w:szCs w:val="28"/>
              </w:rPr>
            </w:pPr>
            <w:r w:rsidRPr="009441F2">
              <w:rPr>
                <w:b/>
                <w:bCs/>
                <w:sz w:val="28"/>
                <w:szCs w:val="28"/>
              </w:rPr>
              <w:t>Online Case studies</w:t>
            </w:r>
            <w:r w:rsidRPr="009441F2">
              <w:rPr>
                <w:sz w:val="28"/>
                <w:szCs w:val="28"/>
              </w:rPr>
              <w:t xml:space="preserve"> so that students can find out one career each that they want to pursue in relation to inorganic chemistry.</w:t>
            </w:r>
          </w:p>
          <w:p w:rsidR="00C23688" w:rsidRDefault="00C23688">
            <w:pPr>
              <w:rPr>
                <w:sz w:val="28"/>
                <w:szCs w:val="28"/>
              </w:rPr>
            </w:pPr>
          </w:p>
          <w:p w:rsidR="00C23688" w:rsidRDefault="00C23688">
            <w:pPr>
              <w:rPr>
                <w:sz w:val="28"/>
                <w:szCs w:val="28"/>
              </w:rPr>
            </w:pPr>
            <w:r>
              <w:rPr>
                <w:sz w:val="28"/>
                <w:szCs w:val="28"/>
              </w:rPr>
              <w:t>Students are to create a commercial of their career choice.</w:t>
            </w:r>
          </w:p>
          <w:p w:rsidR="00C23688" w:rsidRDefault="00C23688">
            <w:pPr>
              <w:rPr>
                <w:sz w:val="28"/>
                <w:szCs w:val="28"/>
              </w:rPr>
            </w:pPr>
          </w:p>
          <w:p w:rsidR="00C23688" w:rsidRPr="003B3B45" w:rsidRDefault="00C23688">
            <w:pPr>
              <w:rPr>
                <w:b/>
                <w:sz w:val="28"/>
                <w:szCs w:val="28"/>
              </w:rPr>
            </w:pPr>
            <w:r w:rsidRPr="003B3B45">
              <w:rPr>
                <w:b/>
                <w:sz w:val="28"/>
                <w:szCs w:val="28"/>
              </w:rPr>
              <w:t>Criteria for Commercial:</w:t>
            </w:r>
          </w:p>
          <w:p w:rsidR="00C23688" w:rsidRDefault="00C23688" w:rsidP="00C23688">
            <w:pPr>
              <w:numPr>
                <w:ilvl w:val="0"/>
                <w:numId w:val="8"/>
              </w:numPr>
              <w:rPr>
                <w:sz w:val="28"/>
                <w:szCs w:val="28"/>
              </w:rPr>
            </w:pPr>
            <w:r>
              <w:rPr>
                <w:sz w:val="28"/>
                <w:szCs w:val="28"/>
              </w:rPr>
              <w:t>URL of case study they need to find</w:t>
            </w:r>
          </w:p>
          <w:p w:rsidR="00C23688" w:rsidRDefault="00C23688" w:rsidP="00C23688">
            <w:pPr>
              <w:numPr>
                <w:ilvl w:val="0"/>
                <w:numId w:val="8"/>
              </w:numPr>
              <w:rPr>
                <w:sz w:val="28"/>
                <w:szCs w:val="28"/>
              </w:rPr>
            </w:pPr>
            <w:r>
              <w:rPr>
                <w:sz w:val="28"/>
                <w:szCs w:val="28"/>
              </w:rPr>
              <w:t>Safety of the job they are interested in.</w:t>
            </w:r>
          </w:p>
          <w:p w:rsidR="00C23688" w:rsidRDefault="00C23688" w:rsidP="00C23688">
            <w:pPr>
              <w:numPr>
                <w:ilvl w:val="0"/>
                <w:numId w:val="8"/>
              </w:numPr>
              <w:rPr>
                <w:sz w:val="28"/>
                <w:szCs w:val="28"/>
              </w:rPr>
            </w:pPr>
            <w:r>
              <w:rPr>
                <w:sz w:val="28"/>
                <w:szCs w:val="28"/>
              </w:rPr>
              <w:t>Financial compensation for career choice</w:t>
            </w:r>
          </w:p>
          <w:p w:rsidR="00C23688" w:rsidRDefault="00C23688" w:rsidP="00C23688">
            <w:pPr>
              <w:numPr>
                <w:ilvl w:val="0"/>
                <w:numId w:val="8"/>
              </w:numPr>
              <w:rPr>
                <w:sz w:val="28"/>
                <w:szCs w:val="28"/>
              </w:rPr>
            </w:pPr>
            <w:r>
              <w:rPr>
                <w:sz w:val="28"/>
                <w:szCs w:val="28"/>
              </w:rPr>
              <w:t>Personal Satisfaction</w:t>
            </w:r>
          </w:p>
          <w:p w:rsidR="00C23688" w:rsidRPr="00C23688" w:rsidRDefault="00C23688" w:rsidP="00C23688">
            <w:pPr>
              <w:numPr>
                <w:ilvl w:val="0"/>
                <w:numId w:val="8"/>
              </w:numPr>
              <w:rPr>
                <w:sz w:val="28"/>
                <w:szCs w:val="28"/>
              </w:rPr>
            </w:pPr>
            <w:r>
              <w:rPr>
                <w:sz w:val="28"/>
                <w:szCs w:val="28"/>
              </w:rPr>
              <w:t>Job contribution to society</w:t>
            </w: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pPr>
              <w:rPr>
                <w:sz w:val="28"/>
                <w:szCs w:val="28"/>
              </w:rPr>
            </w:pPr>
            <w:r w:rsidRPr="009441F2">
              <w:rPr>
                <w:sz w:val="28"/>
                <w:szCs w:val="28"/>
              </w:rPr>
              <w:t xml:space="preserve">Give them an assignment where we ask them to write a </w:t>
            </w:r>
            <w:r w:rsidRPr="009441F2">
              <w:rPr>
                <w:b/>
                <w:bCs/>
                <w:sz w:val="28"/>
                <w:szCs w:val="28"/>
              </w:rPr>
              <w:t>short answer description</w:t>
            </w:r>
            <w:r w:rsidRPr="009441F2">
              <w:rPr>
                <w:sz w:val="28"/>
                <w:szCs w:val="28"/>
              </w:rPr>
              <w:t xml:space="preserve"> about the career of interest in inorganic chemistry that they plan to pursue and the specific details (skills, subjects,</w:t>
            </w:r>
          </w:p>
          <w:p w:rsidR="00DA3B15" w:rsidRDefault="00DA3B15">
            <w:pPr>
              <w:rPr>
                <w:sz w:val="28"/>
                <w:szCs w:val="28"/>
              </w:rPr>
            </w:pPr>
            <w:r w:rsidRPr="009441F2">
              <w:rPr>
                <w:sz w:val="28"/>
                <w:szCs w:val="28"/>
              </w:rPr>
              <w:t xml:space="preserve">Qualifications etc). </w:t>
            </w:r>
          </w:p>
          <w:p w:rsidR="00C23688" w:rsidRDefault="00C23688">
            <w:pPr>
              <w:rPr>
                <w:sz w:val="28"/>
                <w:szCs w:val="28"/>
              </w:rPr>
            </w:pPr>
          </w:p>
          <w:p w:rsidR="00C23688" w:rsidRDefault="00C23688">
            <w:pPr>
              <w:rPr>
                <w:sz w:val="28"/>
                <w:szCs w:val="28"/>
              </w:rPr>
            </w:pPr>
            <w:r>
              <w:rPr>
                <w:sz w:val="28"/>
                <w:szCs w:val="28"/>
              </w:rPr>
              <w:t xml:space="preserve">Based on the question they answered at the </w:t>
            </w:r>
            <w:r w:rsidR="00D80EA1">
              <w:rPr>
                <w:sz w:val="28"/>
                <w:szCs w:val="28"/>
              </w:rPr>
              <w:t>beginning of</w:t>
            </w:r>
            <w:r>
              <w:rPr>
                <w:sz w:val="28"/>
                <w:szCs w:val="28"/>
              </w:rPr>
              <w:t xml:space="preserve"> the unit. </w:t>
            </w:r>
          </w:p>
          <w:p w:rsidR="00C23688" w:rsidRDefault="00C23688" w:rsidP="00C23688">
            <w:pPr>
              <w:rPr>
                <w:sz w:val="28"/>
                <w:szCs w:val="28"/>
              </w:rPr>
            </w:pPr>
            <w:r>
              <w:rPr>
                <w:sz w:val="28"/>
                <w:szCs w:val="28"/>
              </w:rPr>
              <w:t>Students are evaluated on how well they can defend or promote their career choice.</w:t>
            </w:r>
          </w:p>
          <w:p w:rsidR="00C23688" w:rsidRDefault="00C23688" w:rsidP="00C23688">
            <w:pPr>
              <w:rPr>
                <w:sz w:val="28"/>
                <w:szCs w:val="28"/>
              </w:rPr>
            </w:pPr>
            <w:r>
              <w:rPr>
                <w:sz w:val="28"/>
                <w:szCs w:val="28"/>
              </w:rPr>
              <w:t xml:space="preserve">Checklist will be given </w:t>
            </w:r>
          </w:p>
          <w:p w:rsidR="00C23688" w:rsidRPr="009441F2" w:rsidRDefault="00D80EA1" w:rsidP="00C23688">
            <w:pPr>
              <w:rPr>
                <w:sz w:val="28"/>
                <w:szCs w:val="28"/>
              </w:rPr>
            </w:pPr>
            <w:r>
              <w:rPr>
                <w:sz w:val="28"/>
                <w:szCs w:val="28"/>
              </w:rPr>
              <w:t xml:space="preserve">Peer and self-evaluation </w:t>
            </w:r>
            <w:r w:rsidR="00C23688">
              <w:rPr>
                <w:sz w:val="28"/>
                <w:szCs w:val="28"/>
              </w:rPr>
              <w:t xml:space="preserve">of how well they advertise their career choice. </w:t>
            </w:r>
          </w:p>
        </w:tc>
      </w:tr>
      <w:tr w:rsidR="00DA3B15">
        <w:trPr>
          <w:trHeight w:val="6010"/>
        </w:trPr>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
              <w:rPr>
                <w:sz w:val="36"/>
                <w:szCs w:val="36"/>
              </w:rPr>
              <w:t xml:space="preserve">We end with </w:t>
            </w:r>
            <w:r w:rsidRPr="00835B77">
              <w:rPr>
                <w:b/>
                <w:bCs/>
                <w:sz w:val="36"/>
                <w:szCs w:val="36"/>
              </w:rPr>
              <w:t>culminating activity</w:t>
            </w:r>
          </w:p>
          <w:p w:rsidR="00DA3B15" w:rsidRDefault="00DA3B15">
            <w:pPr>
              <w:rPr>
                <w:sz w:val="36"/>
                <w:szCs w:val="36"/>
              </w:rPr>
            </w:pPr>
          </w:p>
          <w:p w:rsidR="00DA3B15" w:rsidRPr="009441F2" w:rsidRDefault="00DA3B15">
            <w:pPr>
              <w:rPr>
                <w:sz w:val="28"/>
                <w:szCs w:val="28"/>
              </w:rPr>
            </w:pPr>
            <w:r w:rsidRPr="009441F2">
              <w:rPr>
                <w:sz w:val="28"/>
                <w:szCs w:val="28"/>
              </w:rPr>
              <w:t>(1 class room hour for explanation of the culminating task, distributing instruction pamphlets and answering any questions + 1 class room hour for in class preparation in their groups + 1 class room hour for presentation)</w:t>
            </w:r>
          </w:p>
          <w:p w:rsidR="00DA3B15" w:rsidRDefault="00DA3B15">
            <w:pPr>
              <w:rPr>
                <w:sz w:val="36"/>
                <w:szCs w:val="36"/>
              </w:rPr>
            </w:pPr>
          </w:p>
          <w:p w:rsidR="00DA3B15" w:rsidRDefault="00DA3B15">
            <w:pPr>
              <w:rPr>
                <w:sz w:val="36"/>
                <w:szCs w:val="36"/>
              </w:rPr>
            </w:pPr>
          </w:p>
          <w:p w:rsidR="00DA3B15" w:rsidRPr="00835B77" w:rsidRDefault="00DA3B15" w:rsidP="00425CA9">
            <w:pPr>
              <w:rPr>
                <w:sz w:val="28"/>
                <w:szCs w:val="28"/>
              </w:rPr>
            </w:pPr>
            <w:r>
              <w:rPr>
                <w:sz w:val="28"/>
                <w:szCs w:val="28"/>
              </w:rPr>
              <w:t xml:space="preserve">* </w:t>
            </w:r>
            <w:r w:rsidRPr="00835B77">
              <w:rPr>
                <w:sz w:val="28"/>
                <w:szCs w:val="28"/>
              </w:rPr>
              <w:t xml:space="preserve">The culminating task addresses one of  the overall expectation of the chapter </w:t>
            </w:r>
          </w:p>
          <w:p w:rsidR="00DA3B15" w:rsidRPr="00835B77" w:rsidRDefault="00DA3B15" w:rsidP="00425CA9">
            <w:pPr>
              <w:rPr>
                <w:sz w:val="28"/>
                <w:szCs w:val="28"/>
              </w:rPr>
            </w:pPr>
            <w:r w:rsidRPr="00835B77">
              <w:rPr>
                <w:sz w:val="28"/>
                <w:szCs w:val="28"/>
              </w:rPr>
              <w:t xml:space="preserve">“Assess the benefits to society and evaluate the environmental impact of products and technologies </w:t>
            </w:r>
          </w:p>
          <w:p w:rsidR="00DA3B15" w:rsidRDefault="00DA3B15" w:rsidP="00425CA9">
            <w:pPr>
              <w:rPr>
                <w:sz w:val="36"/>
                <w:szCs w:val="36"/>
              </w:rPr>
            </w:pPr>
            <w:r w:rsidRPr="00835B77">
              <w:rPr>
                <w:sz w:val="28"/>
                <w:szCs w:val="28"/>
              </w:rPr>
              <w:t>that apply principles related to the structure and properties of matter.”</w:t>
            </w:r>
          </w:p>
          <w:p w:rsidR="00DA3B15" w:rsidRDefault="00DA3B15">
            <w:pPr>
              <w:jc w:val="center"/>
              <w:rPr>
                <w:sz w:val="36"/>
                <w:szCs w:val="36"/>
              </w:rPr>
            </w:pPr>
          </w:p>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rsidP="00FD74ED"/>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Pr="009441F2" w:rsidRDefault="00DA3B15">
            <w:pPr>
              <w:rPr>
                <w:sz w:val="28"/>
                <w:szCs w:val="28"/>
              </w:rPr>
            </w:pPr>
            <w:r w:rsidRPr="009441F2">
              <w:rPr>
                <w:sz w:val="28"/>
                <w:szCs w:val="28"/>
              </w:rPr>
              <w:t xml:space="preserve">Students are given a </w:t>
            </w:r>
            <w:r w:rsidRPr="003B3B45">
              <w:rPr>
                <w:b/>
                <w:sz w:val="28"/>
                <w:szCs w:val="28"/>
              </w:rPr>
              <w:t>choice of the following</w:t>
            </w:r>
            <w:r w:rsidRPr="009441F2">
              <w:rPr>
                <w:sz w:val="28"/>
                <w:szCs w:val="28"/>
              </w:rPr>
              <w:t xml:space="preserve"> topics: </w:t>
            </w:r>
          </w:p>
          <w:p w:rsidR="00DA3B15" w:rsidRPr="009441F2" w:rsidRDefault="00DA3B15">
            <w:pPr>
              <w:numPr>
                <w:ilvl w:val="0"/>
                <w:numId w:val="2"/>
              </w:numPr>
              <w:tabs>
                <w:tab w:val="num" w:pos="720"/>
              </w:tabs>
              <w:rPr>
                <w:sz w:val="28"/>
                <w:szCs w:val="28"/>
              </w:rPr>
            </w:pPr>
            <w:r w:rsidRPr="009441F2">
              <w:rPr>
                <w:sz w:val="28"/>
                <w:szCs w:val="28"/>
              </w:rPr>
              <w:t>Chemistry in cooking i.e. cooking show</w:t>
            </w:r>
          </w:p>
          <w:p w:rsidR="00DA3B15" w:rsidRPr="009441F2" w:rsidRDefault="00DA3B15">
            <w:pPr>
              <w:numPr>
                <w:ilvl w:val="0"/>
                <w:numId w:val="2"/>
              </w:numPr>
              <w:tabs>
                <w:tab w:val="num" w:pos="720"/>
              </w:tabs>
              <w:rPr>
                <w:sz w:val="28"/>
                <w:szCs w:val="28"/>
              </w:rPr>
            </w:pPr>
            <w:r w:rsidRPr="009441F2">
              <w:rPr>
                <w:sz w:val="28"/>
                <w:szCs w:val="28"/>
              </w:rPr>
              <w:t>Chemistry in a spa or a beauty parlor</w:t>
            </w:r>
          </w:p>
          <w:p w:rsidR="00DA3B15" w:rsidRPr="009441F2" w:rsidRDefault="00DA3B15">
            <w:pPr>
              <w:numPr>
                <w:ilvl w:val="0"/>
                <w:numId w:val="2"/>
              </w:numPr>
              <w:tabs>
                <w:tab w:val="num" w:pos="720"/>
              </w:tabs>
              <w:rPr>
                <w:sz w:val="28"/>
                <w:szCs w:val="28"/>
              </w:rPr>
            </w:pPr>
            <w:r w:rsidRPr="009441F2">
              <w:rPr>
                <w:sz w:val="28"/>
                <w:szCs w:val="28"/>
              </w:rPr>
              <w:t>Chemistry in the media i.e. news or radio broadcast</w:t>
            </w:r>
          </w:p>
          <w:p w:rsidR="00DA3B15" w:rsidRPr="009441F2" w:rsidRDefault="00DA3B15">
            <w:pPr>
              <w:numPr>
                <w:ilvl w:val="0"/>
                <w:numId w:val="2"/>
              </w:numPr>
              <w:tabs>
                <w:tab w:val="num" w:pos="720"/>
              </w:tabs>
              <w:rPr>
                <w:sz w:val="28"/>
                <w:szCs w:val="28"/>
              </w:rPr>
            </w:pPr>
            <w:r w:rsidRPr="009441F2">
              <w:rPr>
                <w:sz w:val="28"/>
                <w:szCs w:val="28"/>
              </w:rPr>
              <w:t>Internet Blog or Internet Website creation</w:t>
            </w:r>
            <w:r w:rsidR="00215634">
              <w:rPr>
                <w:sz w:val="28"/>
                <w:szCs w:val="28"/>
              </w:rPr>
              <w:t xml:space="preserve"> of chemistry information</w:t>
            </w:r>
          </w:p>
          <w:p w:rsidR="00DA3B15" w:rsidRPr="009441F2" w:rsidRDefault="00DA3B15">
            <w:pPr>
              <w:numPr>
                <w:ilvl w:val="0"/>
                <w:numId w:val="2"/>
              </w:numPr>
              <w:tabs>
                <w:tab w:val="num" w:pos="720"/>
              </w:tabs>
              <w:rPr>
                <w:sz w:val="28"/>
                <w:szCs w:val="28"/>
              </w:rPr>
            </w:pPr>
            <w:r w:rsidRPr="009441F2">
              <w:rPr>
                <w:sz w:val="28"/>
                <w:szCs w:val="28"/>
              </w:rPr>
              <w:t xml:space="preserve">Court case drama that showcases </w:t>
            </w:r>
            <w:r w:rsidR="00215634">
              <w:rPr>
                <w:sz w:val="28"/>
                <w:szCs w:val="28"/>
              </w:rPr>
              <w:t xml:space="preserve"> how structure and properties of molecules and compounds are used in mystery scene investigations</w:t>
            </w:r>
          </w:p>
          <w:p w:rsidR="00DA3B15" w:rsidRPr="009441F2" w:rsidRDefault="00DA3B15">
            <w:pPr>
              <w:numPr>
                <w:ilvl w:val="0"/>
                <w:numId w:val="2"/>
              </w:numPr>
              <w:tabs>
                <w:tab w:val="num" w:pos="720"/>
              </w:tabs>
              <w:rPr>
                <w:sz w:val="28"/>
                <w:szCs w:val="28"/>
              </w:rPr>
            </w:pPr>
            <w:r w:rsidRPr="009441F2">
              <w:rPr>
                <w:sz w:val="28"/>
                <w:szCs w:val="28"/>
              </w:rPr>
              <w:t>Musical dance show</w:t>
            </w:r>
          </w:p>
          <w:p w:rsidR="00215634" w:rsidRDefault="00DA3B15" w:rsidP="00215634">
            <w:pPr>
              <w:numPr>
                <w:ilvl w:val="0"/>
                <w:numId w:val="2"/>
              </w:numPr>
              <w:tabs>
                <w:tab w:val="num" w:pos="720"/>
              </w:tabs>
              <w:rPr>
                <w:sz w:val="28"/>
                <w:szCs w:val="28"/>
              </w:rPr>
            </w:pPr>
            <w:r w:rsidRPr="009441F2">
              <w:rPr>
                <w:sz w:val="28"/>
                <w:szCs w:val="28"/>
              </w:rPr>
              <w:t>Role play</w:t>
            </w:r>
          </w:p>
          <w:p w:rsidR="00F529F6" w:rsidRDefault="00F529F6" w:rsidP="00F529F6">
            <w:pPr>
              <w:tabs>
                <w:tab w:val="num" w:pos="720"/>
              </w:tabs>
              <w:ind w:left="360"/>
              <w:rPr>
                <w:sz w:val="28"/>
                <w:szCs w:val="28"/>
              </w:rPr>
            </w:pPr>
          </w:p>
          <w:p w:rsidR="00F529F6" w:rsidRPr="003B3B45" w:rsidRDefault="00F529F6" w:rsidP="00F529F6">
            <w:pPr>
              <w:tabs>
                <w:tab w:val="num" w:pos="720"/>
              </w:tabs>
              <w:rPr>
                <w:b/>
                <w:sz w:val="28"/>
                <w:szCs w:val="28"/>
              </w:rPr>
            </w:pPr>
            <w:r w:rsidRPr="003B3B45">
              <w:rPr>
                <w:b/>
                <w:sz w:val="28"/>
                <w:szCs w:val="28"/>
              </w:rPr>
              <w:t>Resources:</w:t>
            </w:r>
          </w:p>
          <w:p w:rsidR="00F529F6" w:rsidRDefault="00F529F6" w:rsidP="00F529F6">
            <w:pPr>
              <w:numPr>
                <w:ilvl w:val="0"/>
                <w:numId w:val="10"/>
              </w:numPr>
              <w:tabs>
                <w:tab w:val="num" w:pos="720"/>
              </w:tabs>
              <w:rPr>
                <w:sz w:val="28"/>
                <w:szCs w:val="28"/>
              </w:rPr>
            </w:pPr>
            <w:r>
              <w:rPr>
                <w:sz w:val="28"/>
                <w:szCs w:val="28"/>
              </w:rPr>
              <w:t>Class text book</w:t>
            </w:r>
          </w:p>
          <w:p w:rsidR="00F529F6" w:rsidRDefault="00F529F6" w:rsidP="00F529F6">
            <w:pPr>
              <w:numPr>
                <w:ilvl w:val="0"/>
                <w:numId w:val="10"/>
              </w:numPr>
              <w:tabs>
                <w:tab w:val="num" w:pos="720"/>
              </w:tabs>
              <w:rPr>
                <w:sz w:val="28"/>
                <w:szCs w:val="28"/>
              </w:rPr>
            </w:pPr>
            <w:r>
              <w:rPr>
                <w:sz w:val="28"/>
                <w:szCs w:val="28"/>
              </w:rPr>
              <w:t>You</w:t>
            </w:r>
            <w:r w:rsidR="00D80EA1">
              <w:rPr>
                <w:sz w:val="28"/>
                <w:szCs w:val="28"/>
              </w:rPr>
              <w:t xml:space="preserve"> </w:t>
            </w:r>
            <w:r>
              <w:rPr>
                <w:sz w:val="28"/>
                <w:szCs w:val="28"/>
              </w:rPr>
              <w:t>tube video</w:t>
            </w:r>
          </w:p>
          <w:p w:rsidR="00F529F6" w:rsidRDefault="00F529F6" w:rsidP="00F529F6">
            <w:pPr>
              <w:numPr>
                <w:ilvl w:val="0"/>
                <w:numId w:val="10"/>
              </w:numPr>
              <w:tabs>
                <w:tab w:val="num" w:pos="720"/>
              </w:tabs>
              <w:rPr>
                <w:sz w:val="28"/>
                <w:szCs w:val="28"/>
              </w:rPr>
            </w:pPr>
            <w:r>
              <w:rPr>
                <w:sz w:val="28"/>
                <w:szCs w:val="28"/>
              </w:rPr>
              <w:t>Scientific journals</w:t>
            </w:r>
          </w:p>
          <w:p w:rsidR="00F529F6" w:rsidRDefault="00F529F6" w:rsidP="00F529F6">
            <w:pPr>
              <w:numPr>
                <w:ilvl w:val="0"/>
                <w:numId w:val="10"/>
              </w:numPr>
              <w:tabs>
                <w:tab w:val="num" w:pos="720"/>
              </w:tabs>
              <w:rPr>
                <w:sz w:val="28"/>
                <w:szCs w:val="28"/>
              </w:rPr>
            </w:pPr>
            <w:r>
              <w:rPr>
                <w:sz w:val="28"/>
                <w:szCs w:val="28"/>
              </w:rPr>
              <w:t>Encyclopedia</w:t>
            </w:r>
          </w:p>
          <w:p w:rsidR="00F529F6" w:rsidRPr="00F529F6" w:rsidRDefault="00F529F6" w:rsidP="00F529F6">
            <w:pPr>
              <w:ind w:left="720"/>
              <w:rPr>
                <w:sz w:val="28"/>
                <w:szCs w:val="28"/>
              </w:rPr>
            </w:pPr>
            <w:r w:rsidRPr="00F529F6">
              <w:rPr>
                <w:sz w:val="28"/>
                <w:szCs w:val="28"/>
              </w:rPr>
              <w:t>Interview person related to their presentation</w:t>
            </w:r>
          </w:p>
          <w:p w:rsidR="00DA3B15" w:rsidRDefault="00DA3B15" w:rsidP="00F529F6">
            <w:pPr>
              <w:rPr>
                <w:sz w:val="36"/>
                <w:szCs w:val="36"/>
              </w:rPr>
            </w:pPr>
          </w:p>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pPr>
              <w:rPr>
                <w:b/>
                <w:bCs/>
                <w:sz w:val="28"/>
                <w:szCs w:val="28"/>
              </w:rPr>
            </w:pPr>
            <w:r w:rsidRPr="009441F2">
              <w:rPr>
                <w:sz w:val="28"/>
                <w:szCs w:val="28"/>
              </w:rPr>
              <w:t xml:space="preserve">Evaluate using a </w:t>
            </w:r>
            <w:r w:rsidRPr="009441F2">
              <w:rPr>
                <w:b/>
                <w:bCs/>
                <w:sz w:val="28"/>
                <w:szCs w:val="28"/>
              </w:rPr>
              <w:t xml:space="preserve">rubric </w:t>
            </w:r>
            <w:r w:rsidRPr="009441F2">
              <w:rPr>
                <w:sz w:val="28"/>
                <w:szCs w:val="28"/>
              </w:rPr>
              <w:t>and a</w:t>
            </w:r>
            <w:r w:rsidRPr="009441F2">
              <w:rPr>
                <w:b/>
                <w:bCs/>
                <w:sz w:val="28"/>
                <w:szCs w:val="28"/>
              </w:rPr>
              <w:t xml:space="preserve"> checklist </w:t>
            </w:r>
            <w:r w:rsidRPr="009441F2">
              <w:rPr>
                <w:sz w:val="28"/>
                <w:szCs w:val="28"/>
              </w:rPr>
              <w:t>with</w:t>
            </w:r>
            <w:r w:rsidRPr="009441F2">
              <w:rPr>
                <w:b/>
                <w:bCs/>
                <w:sz w:val="28"/>
                <w:szCs w:val="28"/>
              </w:rPr>
              <w:t xml:space="preserve"> peer </w:t>
            </w:r>
            <w:r w:rsidRPr="009441F2">
              <w:rPr>
                <w:sz w:val="28"/>
                <w:szCs w:val="28"/>
              </w:rPr>
              <w:t>and</w:t>
            </w:r>
            <w:r w:rsidRPr="009441F2">
              <w:rPr>
                <w:b/>
                <w:bCs/>
                <w:sz w:val="28"/>
                <w:szCs w:val="28"/>
              </w:rPr>
              <w:t xml:space="preserve"> self-assessment.</w:t>
            </w:r>
          </w:p>
          <w:p w:rsidR="00215634" w:rsidRDefault="00215634">
            <w:pPr>
              <w:rPr>
                <w:b/>
                <w:bCs/>
                <w:sz w:val="28"/>
                <w:szCs w:val="28"/>
              </w:rPr>
            </w:pPr>
          </w:p>
          <w:p w:rsidR="00215634" w:rsidRDefault="00215634">
            <w:pPr>
              <w:rPr>
                <w:b/>
                <w:bCs/>
                <w:sz w:val="28"/>
                <w:szCs w:val="28"/>
              </w:rPr>
            </w:pPr>
            <w:r>
              <w:rPr>
                <w:b/>
                <w:bCs/>
                <w:sz w:val="28"/>
                <w:szCs w:val="28"/>
              </w:rPr>
              <w:t>Students will be evaluated based on if they can prove they incorporated the following: (a checklist will be provided to ensure they understand what is necessary)</w:t>
            </w:r>
          </w:p>
          <w:p w:rsidR="00215634" w:rsidRDefault="00215634">
            <w:pPr>
              <w:rPr>
                <w:b/>
                <w:bCs/>
                <w:sz w:val="28"/>
                <w:szCs w:val="28"/>
              </w:rPr>
            </w:pPr>
          </w:p>
          <w:p w:rsidR="00215634" w:rsidRPr="00F529F6" w:rsidRDefault="00215634" w:rsidP="00215634">
            <w:pPr>
              <w:numPr>
                <w:ilvl w:val="0"/>
                <w:numId w:val="9"/>
              </w:numPr>
              <w:rPr>
                <w:sz w:val="28"/>
                <w:szCs w:val="28"/>
              </w:rPr>
            </w:pPr>
            <w:r w:rsidRPr="00F529F6">
              <w:rPr>
                <w:bCs/>
                <w:sz w:val="28"/>
                <w:szCs w:val="28"/>
              </w:rPr>
              <w:t>Incorporate all theory learned in class</w:t>
            </w:r>
          </w:p>
          <w:p w:rsidR="00F529F6" w:rsidRPr="00F529F6" w:rsidRDefault="00F529F6" w:rsidP="00215634">
            <w:pPr>
              <w:numPr>
                <w:ilvl w:val="0"/>
                <w:numId w:val="9"/>
              </w:numPr>
              <w:rPr>
                <w:sz w:val="28"/>
                <w:szCs w:val="28"/>
              </w:rPr>
            </w:pPr>
            <w:r w:rsidRPr="00F529F6">
              <w:rPr>
                <w:bCs/>
                <w:sz w:val="28"/>
                <w:szCs w:val="28"/>
              </w:rPr>
              <w:t>Submission of flowchart, mind</w:t>
            </w:r>
            <w:r w:rsidR="00D80EA1">
              <w:rPr>
                <w:bCs/>
                <w:sz w:val="28"/>
                <w:szCs w:val="28"/>
              </w:rPr>
              <w:t xml:space="preserve"> </w:t>
            </w:r>
            <w:r w:rsidRPr="00F529F6">
              <w:rPr>
                <w:bCs/>
                <w:sz w:val="28"/>
                <w:szCs w:val="28"/>
              </w:rPr>
              <w:t>map, graphic organizer of presentation</w:t>
            </w:r>
          </w:p>
          <w:p w:rsidR="00F529F6" w:rsidRPr="00F529F6" w:rsidRDefault="00F529F6" w:rsidP="00215634">
            <w:pPr>
              <w:numPr>
                <w:ilvl w:val="0"/>
                <w:numId w:val="9"/>
              </w:numPr>
              <w:rPr>
                <w:b/>
                <w:bCs/>
                <w:sz w:val="28"/>
                <w:szCs w:val="28"/>
              </w:rPr>
            </w:pPr>
            <w:r w:rsidRPr="00F529F6">
              <w:rPr>
                <w:bCs/>
                <w:sz w:val="28"/>
                <w:szCs w:val="28"/>
              </w:rPr>
              <w:t>Journal and reflections of process of metagonitive thinking</w:t>
            </w:r>
          </w:p>
          <w:p w:rsidR="00F529F6" w:rsidRPr="00F529F6" w:rsidRDefault="00F529F6" w:rsidP="00215634">
            <w:pPr>
              <w:numPr>
                <w:ilvl w:val="0"/>
                <w:numId w:val="9"/>
              </w:numPr>
              <w:rPr>
                <w:sz w:val="28"/>
                <w:szCs w:val="28"/>
              </w:rPr>
            </w:pPr>
            <w:r>
              <w:rPr>
                <w:sz w:val="28"/>
                <w:szCs w:val="28"/>
              </w:rPr>
              <w:t>Need to use at least 2 text books and 2 other resources</w:t>
            </w:r>
          </w:p>
          <w:p w:rsidR="00DA3B15" w:rsidRDefault="00DA3B15">
            <w:pPr>
              <w:rPr>
                <w:sz w:val="36"/>
                <w:szCs w:val="36"/>
              </w:rPr>
            </w:pPr>
          </w:p>
        </w:tc>
      </w:tr>
      <w:tr w:rsidR="00DA3B15">
        <w:tc>
          <w:tcPr>
            <w:tcW w:w="31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tc>
        <w:tc>
          <w:tcPr>
            <w:tcW w:w="1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tc>
        <w:tc>
          <w:tcPr>
            <w:tcW w:w="51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tc>
        <w:tc>
          <w:tcPr>
            <w:tcW w:w="52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A3B15" w:rsidRDefault="00DA3B15"/>
        </w:tc>
      </w:tr>
    </w:tbl>
    <w:p w:rsidR="00722DDF" w:rsidRPr="00430F43" w:rsidRDefault="00722DDF" w:rsidP="00722DDF">
      <w:pPr>
        <w:jc w:val="center"/>
      </w:pPr>
      <w:r w:rsidRPr="00430F43">
        <w:rPr>
          <w:b/>
        </w:rPr>
        <w:tab/>
      </w:r>
      <w:r w:rsidRPr="00EA2784">
        <w:rPr>
          <w:b/>
        </w:rPr>
        <w:tab/>
      </w:r>
      <w:smartTag w:uri="urn:schemas-microsoft-com:office:smarttags" w:element="stockticker">
        <w:r w:rsidRPr="009E46EE">
          <w:rPr>
            <w:b/>
            <w:u w:val="single"/>
          </w:rPr>
          <w:t>UNIT</w:t>
        </w:r>
      </w:smartTag>
      <w:r w:rsidRPr="009E46EE">
        <w:rPr>
          <w:b/>
          <w:u w:val="single"/>
        </w:rPr>
        <w:t xml:space="preserve"> Culminating Task and Assessment Tools</w:t>
      </w:r>
      <w:r w:rsidRPr="00430F43">
        <w:rPr>
          <w:b/>
        </w:rPr>
        <w:tab/>
      </w:r>
      <w:r w:rsidRPr="00430F43">
        <w:tab/>
      </w:r>
      <w:r w:rsidRPr="00430F43">
        <w:tab/>
      </w:r>
      <w:r w:rsidRPr="00430F43">
        <w:tab/>
        <w:t>Prepared by: Petya</w:t>
      </w:r>
      <w:r>
        <w:t xml:space="preserve">, </w:t>
      </w:r>
      <w:r w:rsidRPr="00430F43">
        <w:t>Sonya</w:t>
      </w:r>
      <w:r>
        <w:t xml:space="preserve"> and André</w:t>
      </w:r>
    </w:p>
    <w:p w:rsidR="00722DDF" w:rsidRDefault="00722DDF" w:rsidP="00722DDF">
      <w:pPr>
        <w:rPr>
          <w:b/>
        </w:rPr>
      </w:pPr>
    </w:p>
    <w:p w:rsidR="00722DDF" w:rsidRPr="00133315" w:rsidRDefault="00722DDF" w:rsidP="00722DDF">
      <w:pPr>
        <w:tabs>
          <w:tab w:val="right" w:pos="13493"/>
        </w:tabs>
        <w:rPr>
          <w:b/>
          <w:u w:val="single"/>
        </w:rPr>
      </w:pPr>
      <w:r w:rsidRPr="00991C73">
        <w:rPr>
          <w:b/>
          <w:u w:val="single"/>
        </w:rPr>
        <w:t>Table of Contents</w:t>
      </w:r>
      <w:ins w:id="0" w:author="Owner" w:date="2011-07-19T22:41:00Z">
        <w:r w:rsidRPr="00991C73">
          <w:rPr>
            <w:b/>
            <w:u w:val="single"/>
          </w:rPr>
          <w:tab/>
        </w:r>
      </w:ins>
    </w:p>
    <w:p w:rsidR="00722DDF" w:rsidRDefault="00722DDF" w:rsidP="00722DDF">
      <w:pPr>
        <w:rPr>
          <w:b/>
        </w:rPr>
      </w:pPr>
    </w:p>
    <w:p w:rsidR="00722DDF" w:rsidRDefault="00722DDF" w:rsidP="00722DDF">
      <w:pPr>
        <w:rPr>
          <w:b/>
        </w:rPr>
      </w:pPr>
      <w:r w:rsidRPr="003B1973">
        <w:rPr>
          <w:b/>
          <w:u w:val="single"/>
        </w:rPr>
        <w:t>Topic/ Item</w:t>
      </w:r>
      <w:r>
        <w:rPr>
          <w:b/>
        </w:rPr>
        <w:tab/>
      </w:r>
      <w:r>
        <w:rPr>
          <w:b/>
        </w:rPr>
        <w:tab/>
      </w:r>
      <w:r>
        <w:rPr>
          <w:b/>
        </w:rPr>
        <w:tab/>
      </w:r>
      <w:r>
        <w:rPr>
          <w:b/>
        </w:rPr>
        <w:tab/>
      </w:r>
      <w:r>
        <w:rPr>
          <w:b/>
        </w:rPr>
        <w:tab/>
      </w:r>
      <w:r>
        <w:rPr>
          <w:b/>
        </w:rPr>
        <w:tab/>
      </w:r>
      <w:r>
        <w:rPr>
          <w:b/>
        </w:rPr>
        <w:tab/>
      </w:r>
      <w:r>
        <w:rPr>
          <w:b/>
        </w:rPr>
        <w:tab/>
      </w:r>
      <w:r>
        <w:rPr>
          <w:b/>
        </w:rPr>
        <w:tab/>
      </w:r>
      <w:r>
        <w:rPr>
          <w:b/>
        </w:rPr>
        <w:tab/>
        <w:t xml:space="preserve">    </w:t>
      </w:r>
      <w:r>
        <w:rPr>
          <w:b/>
        </w:rPr>
        <w:tab/>
      </w:r>
      <w:r w:rsidRPr="003B1973">
        <w:rPr>
          <w:b/>
          <w:u w:val="single"/>
        </w:rPr>
        <w:t>Page</w:t>
      </w:r>
      <w:r>
        <w:rPr>
          <w:b/>
        </w:rPr>
        <w:br/>
      </w:r>
    </w:p>
    <w:p w:rsidR="00722DDF" w:rsidRPr="005764BD" w:rsidRDefault="00722DDF" w:rsidP="00722DDF">
      <w:pPr>
        <w:spacing w:line="480" w:lineRule="auto"/>
        <w:rPr>
          <w:b/>
          <w:sz w:val="28"/>
          <w:szCs w:val="28"/>
        </w:rPr>
      </w:pPr>
      <w:r w:rsidRPr="005764BD">
        <w:rPr>
          <w:b/>
          <w:sz w:val="28"/>
          <w:szCs w:val="28"/>
        </w:rPr>
        <w:t>1) Teacher Instructions</w:t>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Pr>
          <w:b/>
          <w:sz w:val="28"/>
          <w:szCs w:val="28"/>
        </w:rPr>
        <w:tab/>
      </w:r>
      <w:r>
        <w:rPr>
          <w:b/>
          <w:sz w:val="28"/>
          <w:szCs w:val="28"/>
        </w:rPr>
        <w:tab/>
      </w:r>
      <w:r w:rsidRPr="005764BD">
        <w:rPr>
          <w:b/>
          <w:sz w:val="28"/>
          <w:szCs w:val="28"/>
        </w:rPr>
        <w:t>2</w:t>
      </w:r>
    </w:p>
    <w:p w:rsidR="00722DDF" w:rsidRPr="005764BD" w:rsidRDefault="00722DDF" w:rsidP="00722DDF">
      <w:pPr>
        <w:spacing w:line="480" w:lineRule="auto"/>
        <w:rPr>
          <w:b/>
          <w:sz w:val="28"/>
          <w:szCs w:val="28"/>
        </w:rPr>
      </w:pPr>
      <w:r w:rsidRPr="005764BD">
        <w:rPr>
          <w:b/>
          <w:sz w:val="28"/>
          <w:szCs w:val="28"/>
        </w:rPr>
        <w:t>2) Expectations</w:t>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Pr>
          <w:b/>
          <w:sz w:val="28"/>
          <w:szCs w:val="28"/>
        </w:rPr>
        <w:tab/>
      </w:r>
      <w:r>
        <w:rPr>
          <w:b/>
          <w:sz w:val="28"/>
          <w:szCs w:val="28"/>
        </w:rPr>
        <w:tab/>
      </w:r>
      <w:r w:rsidRPr="005764BD">
        <w:rPr>
          <w:b/>
          <w:sz w:val="28"/>
          <w:szCs w:val="28"/>
        </w:rPr>
        <w:t>3</w:t>
      </w:r>
    </w:p>
    <w:p w:rsidR="00722DDF" w:rsidRPr="005764BD" w:rsidRDefault="00722DDF" w:rsidP="00722DDF">
      <w:pPr>
        <w:spacing w:line="480" w:lineRule="auto"/>
        <w:rPr>
          <w:b/>
          <w:sz w:val="28"/>
          <w:szCs w:val="28"/>
        </w:rPr>
      </w:pPr>
      <w:r w:rsidRPr="005764BD">
        <w:rPr>
          <w:b/>
          <w:sz w:val="28"/>
          <w:szCs w:val="28"/>
        </w:rPr>
        <w:t>3) Background Information</w:t>
      </w:r>
      <w:r>
        <w:rPr>
          <w:b/>
          <w:sz w:val="28"/>
          <w:szCs w:val="28"/>
        </w:rPr>
        <w:t xml:space="preserve"> and Advance Preparation</w:t>
      </w:r>
      <w:r w:rsidRPr="005764BD">
        <w:rPr>
          <w:b/>
          <w:sz w:val="28"/>
          <w:szCs w:val="28"/>
        </w:rPr>
        <w:tab/>
      </w:r>
      <w:r w:rsidRPr="005764BD">
        <w:rPr>
          <w:b/>
          <w:sz w:val="28"/>
          <w:szCs w:val="28"/>
        </w:rPr>
        <w:tab/>
      </w:r>
      <w:r>
        <w:rPr>
          <w:b/>
          <w:sz w:val="28"/>
          <w:szCs w:val="28"/>
        </w:rPr>
        <w:tab/>
      </w:r>
      <w:r>
        <w:rPr>
          <w:b/>
          <w:sz w:val="28"/>
          <w:szCs w:val="28"/>
        </w:rPr>
        <w:tab/>
      </w:r>
      <w:r w:rsidRPr="005764BD">
        <w:rPr>
          <w:b/>
          <w:sz w:val="28"/>
          <w:szCs w:val="28"/>
        </w:rPr>
        <w:t>4</w:t>
      </w:r>
    </w:p>
    <w:p w:rsidR="00722DDF" w:rsidRPr="005764BD" w:rsidRDefault="00722DDF" w:rsidP="00722DDF">
      <w:pPr>
        <w:spacing w:line="480" w:lineRule="auto"/>
        <w:rPr>
          <w:b/>
          <w:sz w:val="28"/>
          <w:szCs w:val="28"/>
        </w:rPr>
      </w:pPr>
      <w:r>
        <w:rPr>
          <w:b/>
          <w:sz w:val="28"/>
          <w:szCs w:val="28"/>
        </w:rPr>
        <w:t>4</w:t>
      </w:r>
      <w:r w:rsidRPr="005764BD">
        <w:rPr>
          <w:b/>
          <w:sz w:val="28"/>
          <w:szCs w:val="28"/>
        </w:rPr>
        <w:t xml:space="preserve">) Daily </w:t>
      </w:r>
      <w:r>
        <w:rPr>
          <w:b/>
          <w:sz w:val="28"/>
          <w:szCs w:val="28"/>
        </w:rPr>
        <w:t>B</w:t>
      </w:r>
      <w:r w:rsidRPr="005764BD">
        <w:rPr>
          <w:b/>
          <w:sz w:val="28"/>
          <w:szCs w:val="28"/>
        </w:rPr>
        <w:t xml:space="preserve">reakdown, </w:t>
      </w:r>
      <w:r>
        <w:rPr>
          <w:b/>
          <w:sz w:val="28"/>
          <w:szCs w:val="28"/>
        </w:rPr>
        <w:t>D</w:t>
      </w:r>
      <w:r w:rsidRPr="005764BD">
        <w:rPr>
          <w:b/>
          <w:sz w:val="28"/>
          <w:szCs w:val="28"/>
        </w:rPr>
        <w:t xml:space="preserve">etails and </w:t>
      </w:r>
      <w:r>
        <w:rPr>
          <w:b/>
          <w:sz w:val="28"/>
          <w:szCs w:val="28"/>
        </w:rPr>
        <w:t>A</w:t>
      </w:r>
      <w:r w:rsidRPr="005764BD">
        <w:rPr>
          <w:b/>
          <w:sz w:val="28"/>
          <w:szCs w:val="28"/>
        </w:rPr>
        <w:t>ssessment</w:t>
      </w:r>
      <w:r w:rsidRPr="005764BD">
        <w:rPr>
          <w:b/>
          <w:sz w:val="28"/>
          <w:szCs w:val="28"/>
        </w:rPr>
        <w:tab/>
      </w:r>
      <w:r w:rsidRPr="005764BD">
        <w:rPr>
          <w:b/>
          <w:sz w:val="28"/>
          <w:szCs w:val="28"/>
        </w:rPr>
        <w:tab/>
      </w:r>
      <w:r w:rsidRPr="005764BD">
        <w:rPr>
          <w:b/>
          <w:sz w:val="28"/>
          <w:szCs w:val="28"/>
        </w:rPr>
        <w:tab/>
      </w:r>
      <w:r>
        <w:rPr>
          <w:b/>
          <w:sz w:val="28"/>
          <w:szCs w:val="28"/>
        </w:rPr>
        <w:tab/>
      </w:r>
      <w:r>
        <w:rPr>
          <w:b/>
          <w:sz w:val="28"/>
          <w:szCs w:val="28"/>
        </w:rPr>
        <w:tab/>
      </w:r>
      <w:r w:rsidRPr="005764BD">
        <w:rPr>
          <w:b/>
          <w:sz w:val="28"/>
          <w:szCs w:val="28"/>
        </w:rPr>
        <w:t>5 - 6</w:t>
      </w:r>
    </w:p>
    <w:p w:rsidR="00722DDF" w:rsidRDefault="00722DDF" w:rsidP="00722DDF">
      <w:pPr>
        <w:spacing w:line="480" w:lineRule="auto"/>
        <w:rPr>
          <w:b/>
          <w:sz w:val="28"/>
          <w:szCs w:val="28"/>
        </w:rPr>
      </w:pPr>
      <w:r>
        <w:rPr>
          <w:b/>
          <w:sz w:val="28"/>
          <w:szCs w:val="28"/>
        </w:rPr>
        <w:t>5</w:t>
      </w:r>
      <w:r w:rsidRPr="005764BD">
        <w:rPr>
          <w:b/>
          <w:sz w:val="28"/>
          <w:szCs w:val="28"/>
        </w:rPr>
        <w:t xml:space="preserve">) </w:t>
      </w:r>
      <w:r>
        <w:rPr>
          <w:b/>
          <w:sz w:val="28"/>
          <w:szCs w:val="28"/>
        </w:rPr>
        <w:t>General Hand-out</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7 </w:t>
      </w:r>
    </w:p>
    <w:p w:rsidR="00722DDF" w:rsidRPr="005764BD" w:rsidRDefault="00722DDF" w:rsidP="00722DDF">
      <w:pPr>
        <w:spacing w:line="480" w:lineRule="auto"/>
        <w:rPr>
          <w:b/>
          <w:sz w:val="28"/>
          <w:szCs w:val="28"/>
        </w:rPr>
      </w:pPr>
      <w:r>
        <w:rPr>
          <w:b/>
          <w:sz w:val="28"/>
          <w:szCs w:val="28"/>
        </w:rPr>
        <w:t>6) Choice-specific Hand-outs</w:t>
      </w:r>
      <w:r>
        <w:rPr>
          <w:b/>
          <w:sz w:val="28"/>
          <w:szCs w:val="28"/>
        </w:rPr>
        <w:tab/>
      </w:r>
      <w:r>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Pr>
          <w:b/>
          <w:sz w:val="28"/>
          <w:szCs w:val="28"/>
        </w:rPr>
        <w:t>8-14</w:t>
      </w:r>
    </w:p>
    <w:p w:rsidR="00722DDF" w:rsidRPr="005764BD" w:rsidRDefault="00722DDF" w:rsidP="00722DDF">
      <w:pPr>
        <w:spacing w:line="480" w:lineRule="auto"/>
        <w:rPr>
          <w:b/>
          <w:sz w:val="28"/>
          <w:szCs w:val="28"/>
        </w:rPr>
      </w:pPr>
      <w:r>
        <w:rPr>
          <w:b/>
          <w:sz w:val="28"/>
          <w:szCs w:val="28"/>
        </w:rPr>
        <w:t>7</w:t>
      </w:r>
      <w:r w:rsidRPr="005764BD">
        <w:rPr>
          <w:b/>
          <w:sz w:val="28"/>
          <w:szCs w:val="28"/>
        </w:rPr>
        <w:t>) Chart A</w:t>
      </w:r>
      <w:r>
        <w:rPr>
          <w:b/>
          <w:sz w:val="28"/>
          <w:szCs w:val="28"/>
        </w:rPr>
        <w:t>:</w:t>
      </w:r>
      <w:r w:rsidRPr="005764BD">
        <w:rPr>
          <w:b/>
          <w:sz w:val="28"/>
          <w:szCs w:val="28"/>
        </w:rPr>
        <w:t xml:space="preserve"> </w:t>
      </w:r>
      <w:r>
        <w:rPr>
          <w:b/>
          <w:sz w:val="28"/>
          <w:szCs w:val="28"/>
        </w:rPr>
        <w:t>P</w:t>
      </w:r>
      <w:r w:rsidRPr="005764BD">
        <w:rPr>
          <w:b/>
          <w:sz w:val="28"/>
          <w:szCs w:val="28"/>
        </w:rPr>
        <w:t>resentation</w:t>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Pr>
          <w:b/>
          <w:sz w:val="28"/>
          <w:szCs w:val="28"/>
        </w:rPr>
        <w:tab/>
      </w:r>
      <w:r w:rsidRPr="005764BD">
        <w:rPr>
          <w:b/>
          <w:sz w:val="28"/>
          <w:szCs w:val="28"/>
        </w:rPr>
        <w:t>1</w:t>
      </w:r>
      <w:r>
        <w:rPr>
          <w:b/>
          <w:sz w:val="28"/>
          <w:szCs w:val="28"/>
        </w:rPr>
        <w:t>5</w:t>
      </w:r>
    </w:p>
    <w:p w:rsidR="00722DDF" w:rsidRPr="005764BD" w:rsidRDefault="00722DDF" w:rsidP="00722DDF">
      <w:pPr>
        <w:spacing w:line="480" w:lineRule="auto"/>
        <w:rPr>
          <w:b/>
          <w:sz w:val="28"/>
          <w:szCs w:val="28"/>
        </w:rPr>
      </w:pPr>
      <w:r>
        <w:rPr>
          <w:b/>
          <w:sz w:val="28"/>
          <w:szCs w:val="28"/>
        </w:rPr>
        <w:t>8</w:t>
      </w:r>
      <w:r w:rsidRPr="005764BD">
        <w:rPr>
          <w:b/>
          <w:sz w:val="28"/>
          <w:szCs w:val="28"/>
        </w:rPr>
        <w:t>) Chart B</w:t>
      </w:r>
      <w:r>
        <w:rPr>
          <w:b/>
          <w:sz w:val="28"/>
          <w:szCs w:val="28"/>
        </w:rPr>
        <w:t>:</w:t>
      </w:r>
      <w:r w:rsidRPr="005764BD">
        <w:rPr>
          <w:b/>
          <w:sz w:val="28"/>
          <w:szCs w:val="28"/>
        </w:rPr>
        <w:t xml:space="preserve"> Checklist of </w:t>
      </w:r>
      <w:r>
        <w:rPr>
          <w:b/>
          <w:sz w:val="28"/>
          <w:szCs w:val="28"/>
        </w:rPr>
        <w:t>N</w:t>
      </w:r>
      <w:r w:rsidRPr="005764BD">
        <w:rPr>
          <w:b/>
          <w:sz w:val="28"/>
          <w:szCs w:val="28"/>
        </w:rPr>
        <w:t xml:space="preserve">ecessary </w:t>
      </w:r>
      <w:r>
        <w:rPr>
          <w:b/>
          <w:sz w:val="28"/>
          <w:szCs w:val="28"/>
        </w:rPr>
        <w:t>F</w:t>
      </w:r>
      <w:r w:rsidRPr="005764BD">
        <w:rPr>
          <w:b/>
          <w:sz w:val="28"/>
          <w:szCs w:val="28"/>
        </w:rPr>
        <w:t xml:space="preserve">eatures </w:t>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Pr>
          <w:b/>
          <w:sz w:val="28"/>
          <w:szCs w:val="28"/>
        </w:rPr>
        <w:t>16</w:t>
      </w:r>
    </w:p>
    <w:p w:rsidR="00722DDF" w:rsidRPr="005764BD" w:rsidRDefault="00722DDF" w:rsidP="00722DDF">
      <w:pPr>
        <w:spacing w:line="480" w:lineRule="auto"/>
        <w:rPr>
          <w:b/>
          <w:sz w:val="28"/>
          <w:szCs w:val="28"/>
        </w:rPr>
      </w:pPr>
      <w:r>
        <w:rPr>
          <w:b/>
          <w:sz w:val="28"/>
          <w:szCs w:val="28"/>
        </w:rPr>
        <w:t>9</w:t>
      </w:r>
      <w:r w:rsidRPr="005764BD">
        <w:rPr>
          <w:b/>
          <w:sz w:val="28"/>
          <w:szCs w:val="28"/>
        </w:rPr>
        <w:t>) Appendix</w:t>
      </w:r>
      <w:r>
        <w:rPr>
          <w:b/>
          <w:sz w:val="28"/>
          <w:szCs w:val="28"/>
        </w:rPr>
        <w:t>:</w:t>
      </w:r>
      <w:r w:rsidRPr="005764BD">
        <w:rPr>
          <w:b/>
          <w:sz w:val="28"/>
          <w:szCs w:val="28"/>
        </w:rPr>
        <w:t xml:space="preserve"> Exit Tickets and Peer &amp; Self Evaluations</w:t>
      </w:r>
      <w:r w:rsidRPr="005764BD">
        <w:rPr>
          <w:b/>
          <w:sz w:val="28"/>
          <w:szCs w:val="28"/>
        </w:rPr>
        <w:tab/>
      </w:r>
      <w:r w:rsidRPr="005764BD">
        <w:rPr>
          <w:b/>
          <w:sz w:val="28"/>
          <w:szCs w:val="28"/>
        </w:rPr>
        <w:tab/>
      </w:r>
      <w:r>
        <w:rPr>
          <w:b/>
          <w:sz w:val="28"/>
          <w:szCs w:val="28"/>
        </w:rPr>
        <w:tab/>
        <w:t>17</w:t>
      </w:r>
      <w:r w:rsidRPr="005764BD">
        <w:rPr>
          <w:b/>
          <w:sz w:val="28"/>
          <w:szCs w:val="28"/>
        </w:rPr>
        <w:tab/>
      </w:r>
      <w:r w:rsidRPr="005764BD">
        <w:rPr>
          <w:b/>
          <w:sz w:val="28"/>
          <w:szCs w:val="28"/>
        </w:rPr>
        <w:tab/>
      </w:r>
      <w:r w:rsidRPr="005764BD">
        <w:rPr>
          <w:b/>
          <w:sz w:val="28"/>
          <w:szCs w:val="28"/>
        </w:rPr>
        <w:tab/>
      </w:r>
    </w:p>
    <w:p w:rsidR="00722DDF" w:rsidRPr="005764BD" w:rsidRDefault="00722DDF" w:rsidP="00722DDF">
      <w:pPr>
        <w:spacing w:line="480" w:lineRule="auto"/>
        <w:rPr>
          <w:b/>
          <w:sz w:val="28"/>
          <w:szCs w:val="28"/>
        </w:rPr>
      </w:pPr>
      <w:r>
        <w:rPr>
          <w:b/>
          <w:sz w:val="28"/>
          <w:szCs w:val="28"/>
        </w:rPr>
        <w:t>10</w:t>
      </w:r>
      <w:r w:rsidRPr="005764BD">
        <w:rPr>
          <w:b/>
          <w:sz w:val="28"/>
          <w:szCs w:val="28"/>
        </w:rPr>
        <w:t xml:space="preserve">) Scoring Rubric for the </w:t>
      </w:r>
      <w:r>
        <w:rPr>
          <w:b/>
          <w:sz w:val="28"/>
          <w:szCs w:val="28"/>
        </w:rPr>
        <w:t>F</w:t>
      </w:r>
      <w:r w:rsidRPr="005764BD">
        <w:rPr>
          <w:b/>
          <w:sz w:val="28"/>
          <w:szCs w:val="28"/>
        </w:rPr>
        <w:t xml:space="preserve">inal </w:t>
      </w:r>
      <w:r>
        <w:rPr>
          <w:b/>
          <w:sz w:val="28"/>
          <w:szCs w:val="28"/>
        </w:rPr>
        <w:t>P</w:t>
      </w:r>
      <w:r w:rsidRPr="005764BD">
        <w:rPr>
          <w:b/>
          <w:sz w:val="28"/>
          <w:szCs w:val="28"/>
        </w:rPr>
        <w:t>roduct</w:t>
      </w:r>
      <w:r w:rsidRPr="005764BD">
        <w:rPr>
          <w:b/>
          <w:sz w:val="28"/>
          <w:szCs w:val="28"/>
        </w:rPr>
        <w:tab/>
      </w:r>
      <w:r w:rsidRPr="005764BD">
        <w:rPr>
          <w:b/>
          <w:sz w:val="28"/>
          <w:szCs w:val="28"/>
        </w:rPr>
        <w:tab/>
      </w:r>
      <w:r w:rsidRPr="005764BD">
        <w:rPr>
          <w:b/>
          <w:sz w:val="28"/>
          <w:szCs w:val="28"/>
        </w:rPr>
        <w:tab/>
      </w:r>
      <w:r w:rsidRPr="005764BD">
        <w:rPr>
          <w:b/>
          <w:sz w:val="28"/>
          <w:szCs w:val="28"/>
        </w:rPr>
        <w:tab/>
      </w:r>
      <w:r w:rsidRPr="005764BD">
        <w:rPr>
          <w:b/>
          <w:sz w:val="28"/>
          <w:szCs w:val="28"/>
        </w:rPr>
        <w:tab/>
      </w:r>
      <w:r>
        <w:rPr>
          <w:b/>
          <w:sz w:val="28"/>
          <w:szCs w:val="28"/>
        </w:rPr>
        <w:tab/>
        <w:t>18</w:t>
      </w:r>
    </w:p>
    <w:p w:rsidR="00722DDF" w:rsidRPr="00F0349A" w:rsidRDefault="00722DDF" w:rsidP="00722DDF">
      <w:pPr>
        <w:spacing w:line="480" w:lineRule="auto"/>
      </w:pPr>
    </w:p>
    <w:p w:rsidR="00722DDF" w:rsidRDefault="00722DDF" w:rsidP="00722DDF">
      <w:pPr>
        <w:rPr>
          <w:b/>
        </w:rPr>
      </w:pPr>
    </w:p>
    <w:p w:rsidR="00722DDF" w:rsidRDefault="00722DDF" w:rsidP="00722DDF">
      <w:pPr>
        <w:rPr>
          <w:b/>
        </w:rPr>
        <w:sectPr w:rsidR="00722DDF" w:rsidSect="00CC5988">
          <w:headerReference w:type="even" r:id="rId11"/>
          <w:headerReference w:type="default" r:id="rId12"/>
          <w:pgSz w:w="15840" w:h="12240" w:orient="landscape"/>
          <w:pgMar w:top="180" w:right="907" w:bottom="360" w:left="1440" w:header="720" w:footer="720" w:gutter="0"/>
          <w:cols w:space="720"/>
          <w:docGrid w:linePitch="360"/>
        </w:sectPr>
      </w:pPr>
    </w:p>
    <w:p w:rsidR="00722DDF" w:rsidRPr="00C015F2" w:rsidRDefault="00722DDF" w:rsidP="00722DDF">
      <w:pPr>
        <w:rPr>
          <w:b/>
          <w:u w:val="single"/>
        </w:rPr>
      </w:pPr>
      <w:r>
        <w:rPr>
          <w:b/>
          <w:u w:val="single"/>
        </w:rPr>
        <w:t xml:space="preserve">1) </w:t>
      </w:r>
      <w:r w:rsidRPr="00C015F2">
        <w:rPr>
          <w:b/>
          <w:u w:val="single"/>
        </w:rPr>
        <w:t>Teacher Instructions</w:t>
      </w:r>
    </w:p>
    <w:p w:rsidR="00722DDF" w:rsidRPr="009E46EE" w:rsidRDefault="00722DDF" w:rsidP="00722DDF">
      <w:pPr>
        <w:rPr>
          <w:b/>
        </w:rPr>
      </w:pPr>
    </w:p>
    <w:p w:rsidR="00722DDF" w:rsidRPr="00CA6D69" w:rsidRDefault="00722DDF" w:rsidP="00722DDF">
      <w:pPr>
        <w:jc w:val="both"/>
      </w:pPr>
      <w:r w:rsidRPr="00CA6D69">
        <w:t>In order to facilitate differentiated instruction</w:t>
      </w:r>
      <w:r>
        <w:t>, the</w:t>
      </w:r>
      <w:r w:rsidRPr="00CA6D69">
        <w:t xml:space="preserve"> teacher is to give students </w:t>
      </w:r>
      <w:r>
        <w:t xml:space="preserve">the </w:t>
      </w:r>
      <w:r w:rsidRPr="00CA6D69">
        <w:t xml:space="preserve">choice of how </w:t>
      </w:r>
      <w:r>
        <w:t xml:space="preserve">they </w:t>
      </w:r>
      <w:r w:rsidRPr="00CA6D69">
        <w:t>will present the theories, concepts and lessons learned during the Structure and Properties</w:t>
      </w:r>
      <w:r>
        <w:t xml:space="preserve"> of Matter</w:t>
      </w:r>
      <w:r w:rsidRPr="00CA6D69">
        <w:t xml:space="preserve"> </w:t>
      </w:r>
      <w:r>
        <w:t>u</w:t>
      </w:r>
      <w:r w:rsidRPr="00CA6D69">
        <w:t>nit</w:t>
      </w:r>
      <w:r>
        <w:t xml:space="preserve"> of </w:t>
      </w:r>
      <w:smartTag w:uri="urn:schemas-microsoft-com:office:smarttags" w:element="stockticker">
        <w:r>
          <w:t>SCH</w:t>
        </w:r>
      </w:smartTag>
      <w:r>
        <w:t xml:space="preserve"> 4U</w:t>
      </w:r>
      <w:r w:rsidRPr="00CA6D69">
        <w:t xml:space="preserve">. </w:t>
      </w:r>
    </w:p>
    <w:p w:rsidR="00722DDF" w:rsidRPr="00CA6D69" w:rsidRDefault="00722DDF" w:rsidP="00722DDF">
      <w:pPr>
        <w:jc w:val="both"/>
        <w:rPr>
          <w:b/>
          <w:highlight w:val="yellow"/>
        </w:rPr>
      </w:pPr>
    </w:p>
    <w:p w:rsidR="00722DDF" w:rsidRDefault="00722DDF" w:rsidP="00722DDF">
      <w:pPr>
        <w:jc w:val="both"/>
      </w:pPr>
      <w:r w:rsidRPr="00CA6D69">
        <w:t xml:space="preserve">In order to facilitate differentiated instruction, this project offers </w:t>
      </w:r>
      <w:r>
        <w:t>7</w:t>
      </w:r>
      <w:r w:rsidRPr="00CA6D69">
        <w:t> different assessment activities</w:t>
      </w:r>
      <w:r>
        <w:t xml:space="preserve">, focussing on different aspects of the </w:t>
      </w:r>
      <w:smartTag w:uri="urn:schemas-microsoft-com:office:smarttags" w:element="City">
        <w:smartTag w:uri="urn:schemas-microsoft-com:office:smarttags" w:element="place">
          <w:r>
            <w:t>Gardner</w:t>
          </w:r>
        </w:smartTag>
      </w:smartTag>
      <w:r>
        <w:t>’s Multiple-Intelligence theory.</w:t>
      </w:r>
      <w:r w:rsidRPr="00CA6D69">
        <w:t>  The students get to choose which activity they would like to take part in.</w:t>
      </w:r>
      <w:r>
        <w:t xml:space="preserve">  </w:t>
      </w:r>
      <w:r w:rsidRPr="00CA6D69">
        <w:t xml:space="preserve">As well, we recommend giving the students the opportunity to choose whether they would prefer working on this </w:t>
      </w:r>
      <w:r>
        <w:t xml:space="preserve">project </w:t>
      </w:r>
      <w:r w:rsidRPr="00CA6D69">
        <w:t>alone or in pairs (both options are acceptable).</w:t>
      </w:r>
    </w:p>
    <w:p w:rsidR="00722DDF" w:rsidRDefault="00722DDF" w:rsidP="00722DDF">
      <w:pPr>
        <w:jc w:val="both"/>
      </w:pPr>
      <w:r w:rsidRPr="00CA6D69">
        <w:br/>
        <w:t>To maximize the benefits for the students, introduce the various components of the project to the students and let them contemplate for a day or two before asking them to sign up.  On sign-up day, they are to indicate whether they're working alone or in a pair, at which point you assign the student(s) the appropriate information pamphlet for their selected activity (make sure to have enough copies of them all).</w:t>
      </w:r>
      <w:r w:rsidRPr="00CA6D69">
        <w:br/>
      </w:r>
      <w:r w:rsidRPr="00CA6D69">
        <w:br/>
        <w:t>For the rest of that period, give the students time to brainstorm and start planning their activity, asking for a mind-map or other graphical representation (of their choice) before they leave.</w:t>
      </w:r>
      <w:r>
        <w:t xml:space="preserve">  </w:t>
      </w:r>
      <w:r w:rsidRPr="00CA6D69">
        <w:t xml:space="preserve">Also, ask each individual student to keep their own Progress </w:t>
      </w:r>
      <w:r>
        <w:t>J</w:t>
      </w:r>
      <w:r w:rsidRPr="00CA6D69">
        <w:t xml:space="preserve">ournal, recording their </w:t>
      </w:r>
      <w:r w:rsidRPr="00CA6D69">
        <w:br/>
        <w:t>opinions on how the project is progressing, their challenges and their goals.  Ask them to complete a section every day, ensuring them that you will be the only person reading their journal.</w:t>
      </w:r>
    </w:p>
    <w:p w:rsidR="00722DDF" w:rsidRDefault="00722DDF" w:rsidP="00722DDF">
      <w:pPr>
        <w:jc w:val="both"/>
      </w:pPr>
      <w:r w:rsidRPr="00CA6D69">
        <w:br/>
        <w:t xml:space="preserve">After the initial choice </w:t>
      </w:r>
      <w:r>
        <w:t>is made</w:t>
      </w:r>
      <w:r w:rsidRPr="00CA6D69">
        <w:t>, ensure to give the students at least one full work period to prepare their activity.</w:t>
      </w:r>
      <w:r>
        <w:t xml:space="preserve">  </w:t>
      </w:r>
      <w:r w:rsidRPr="00CA6D69">
        <w:t xml:space="preserve">Then, on activity day, each group will be given 10-15 minutes to present their activity, with assigned peer evaluations to be distributed to the class before each activity and to be picked up before the following one </w:t>
      </w:r>
      <w:r>
        <w:t>begin</w:t>
      </w:r>
      <w:r w:rsidRPr="00CA6D69">
        <w:t>s.</w:t>
      </w:r>
    </w:p>
    <w:p w:rsidR="00722DDF" w:rsidRPr="005E135C" w:rsidRDefault="00722DDF" w:rsidP="00722DDF">
      <w:pPr>
        <w:jc w:val="both"/>
        <w:rPr>
          <w:b/>
        </w:rPr>
      </w:pPr>
      <w:r w:rsidRPr="00CA6D69">
        <w:br/>
      </w:r>
      <w:r>
        <w:t>Assess each student based on the provided Grading Rubric.</w:t>
      </w:r>
    </w:p>
    <w:p w:rsidR="00722DDF" w:rsidRDefault="00722DDF" w:rsidP="00722DDF">
      <w:pPr>
        <w:rPr>
          <w:b/>
          <w:u w:val="single"/>
        </w:rPr>
      </w:pPr>
    </w:p>
    <w:p w:rsidR="00722DDF" w:rsidRDefault="00722DDF" w:rsidP="00722DDF">
      <w:pPr>
        <w:rPr>
          <w:b/>
          <w:u w:val="single"/>
        </w:rPr>
      </w:pPr>
    </w:p>
    <w:p w:rsidR="00722DDF" w:rsidRDefault="00722DDF" w:rsidP="00722DDF">
      <w:pPr>
        <w:rPr>
          <w:b/>
          <w:u w:val="single"/>
        </w:rPr>
        <w:sectPr w:rsidR="00722DDF" w:rsidSect="00125359">
          <w:pgSz w:w="15840" w:h="12240" w:orient="landscape"/>
          <w:pgMar w:top="360" w:right="907" w:bottom="360" w:left="1440" w:header="720" w:footer="720" w:gutter="0"/>
          <w:cols w:space="720"/>
          <w:docGrid w:linePitch="360"/>
        </w:sectPr>
      </w:pPr>
    </w:p>
    <w:p w:rsidR="00722DDF" w:rsidRDefault="00722DDF" w:rsidP="00722DDF">
      <w:pPr>
        <w:rPr>
          <w:b/>
          <w:u w:val="single"/>
        </w:rPr>
      </w:pPr>
      <w:r>
        <w:rPr>
          <w:b/>
          <w:u w:val="single"/>
        </w:rPr>
        <w:t>2) Expectations (</w:t>
      </w:r>
      <w:r w:rsidRPr="00D007E3">
        <w:rPr>
          <w:b/>
          <w:i/>
          <w:u w:val="single"/>
        </w:rPr>
        <w:t xml:space="preserve">Structure and Properties of Matter, </w:t>
      </w:r>
      <w:smartTag w:uri="urn:schemas-microsoft-com:office:smarttags" w:element="stockticker">
        <w:r w:rsidRPr="00D007E3">
          <w:rPr>
            <w:b/>
            <w:i/>
            <w:u w:val="single"/>
          </w:rPr>
          <w:t>SCH</w:t>
        </w:r>
      </w:smartTag>
      <w:r w:rsidRPr="00D007E3">
        <w:rPr>
          <w:b/>
          <w:i/>
          <w:u w:val="single"/>
        </w:rPr>
        <w:t xml:space="preserve"> 4U</w:t>
      </w:r>
      <w:r>
        <w:rPr>
          <w:b/>
          <w:u w:val="single"/>
        </w:rPr>
        <w:t>)</w:t>
      </w:r>
    </w:p>
    <w:p w:rsidR="00722DDF" w:rsidRDefault="00722DDF" w:rsidP="00722DDF">
      <w:pPr>
        <w:rPr>
          <w:b/>
        </w:rPr>
      </w:pPr>
    </w:p>
    <w:p w:rsidR="00722DDF" w:rsidRDefault="00722DDF" w:rsidP="00722DDF">
      <w:pPr>
        <w:jc w:val="both"/>
        <w:rPr>
          <w:ins w:id="9" w:author="Owner" w:date="2011-07-19T22:29:00Z"/>
        </w:rPr>
      </w:pPr>
      <w:r w:rsidRPr="00410B7C">
        <w:rPr>
          <w:b/>
        </w:rPr>
        <w:t xml:space="preserve">Overall Expectations: </w:t>
      </w:r>
    </w:p>
    <w:p w:rsidR="00722DDF" w:rsidRDefault="00722DDF" w:rsidP="00722DDF">
      <w:pPr>
        <w:jc w:val="both"/>
        <w:rPr>
          <w:ins w:id="10" w:author="Owner" w:date="2011-07-19T22:29:00Z"/>
        </w:rPr>
      </w:pPr>
      <w:r>
        <w:t>C1. assess the benefits to society and evaluate the environmental impact of products and technologies that apply principles related to the structure and properties of matter;</w:t>
      </w:r>
    </w:p>
    <w:p w:rsidR="00722DDF" w:rsidRDefault="00722DDF" w:rsidP="00722DDF">
      <w:pPr>
        <w:jc w:val="both"/>
      </w:pPr>
    </w:p>
    <w:p w:rsidR="00722DDF" w:rsidRDefault="00722DDF" w:rsidP="00722DDF">
      <w:pPr>
        <w:numPr>
          <w:ins w:id="11" w:author="Owner" w:date="2011-07-19T22:29:00Z"/>
        </w:numPr>
        <w:jc w:val="both"/>
      </w:pPr>
      <w:r>
        <w:t>C2. investigate the molecular shapes and physical properties of various types of matter;</w:t>
      </w:r>
    </w:p>
    <w:p w:rsidR="00722DDF" w:rsidRDefault="00722DDF" w:rsidP="00722DDF">
      <w:pPr>
        <w:jc w:val="both"/>
      </w:pPr>
    </w:p>
    <w:p w:rsidR="00722DDF" w:rsidRDefault="00722DDF" w:rsidP="00722DDF">
      <w:pPr>
        <w:jc w:val="both"/>
      </w:pPr>
      <w:r>
        <w:t>C3. demonstrate an understanding of atomic structure and chemical bonding, and how they relate to the physical properties of ionic, molecular, covalent network, and metallic substances.</w:t>
      </w:r>
    </w:p>
    <w:p w:rsidR="00722DDF" w:rsidRDefault="00722DDF" w:rsidP="00722DDF">
      <w:pPr>
        <w:jc w:val="both"/>
        <w:rPr>
          <w:b/>
        </w:rPr>
      </w:pPr>
      <w:r>
        <w:br/>
      </w:r>
      <w:r w:rsidRPr="00410B7C">
        <w:rPr>
          <w:b/>
        </w:rPr>
        <w:t>Specific Expectations:</w:t>
      </w:r>
    </w:p>
    <w:p w:rsidR="00722DDF" w:rsidRDefault="00722DDF" w:rsidP="00722DDF">
      <w:pPr>
        <w:jc w:val="both"/>
      </w:pPr>
      <w:r>
        <w:t>C1.2 evaluate the benefits to society, and the impact on the environment, of specialized materials that have been created on the basis of scientific research into the structure of matter and chemical bonding (e.g., bullet-proof fabric, nanotechnologies, superconductors, instant adhesives) [AI, C]</w:t>
      </w:r>
    </w:p>
    <w:p w:rsidR="00722DDF" w:rsidRDefault="00722DDF" w:rsidP="00722DDF">
      <w:pPr>
        <w:jc w:val="both"/>
      </w:pPr>
      <w:r>
        <w:br/>
        <w:t>C2.1 use appropriate terminology related to structure and properties of matter, including, but not limited to: orbital, emission spectrum, energy level, photon, and dipole [C]</w:t>
      </w:r>
    </w:p>
    <w:p w:rsidR="00722DDF" w:rsidRDefault="00722DDF" w:rsidP="00722DDF">
      <w:pPr>
        <w:jc w:val="both"/>
      </w:pPr>
      <w:r>
        <w:br/>
        <w:t>C2.2 use the Pauli exclusion principle, Hund’s rule, and the aufbau principle to write electron configurations for a variety of elements in the periodic table [AI, C]</w:t>
      </w:r>
    </w:p>
    <w:p w:rsidR="00722DDF" w:rsidRDefault="00722DDF" w:rsidP="00722DDF">
      <w:pPr>
        <w:jc w:val="both"/>
      </w:pPr>
      <w:r>
        <w:br/>
        <w:t>C2.3 predict the shapes of simple molecules and ions (e.g., CH4, SO3, O2, H2O, NH4 +), using the valence shell electron pair repulsion (VSEPR) model, and draw diagrams to represent their molecular shapes [AI, C]</w:t>
      </w:r>
    </w:p>
    <w:p w:rsidR="00722DDF" w:rsidRDefault="00722DDF" w:rsidP="00722DDF">
      <w:pPr>
        <w:jc w:val="both"/>
      </w:pPr>
      <w:r>
        <w:br/>
        <w:t>C2.4 predict the polarity of various chemical compounds, based on their molecular shapes and the difference in the electro negativity values of the atoms [AI]</w:t>
      </w:r>
    </w:p>
    <w:p w:rsidR="00722DDF" w:rsidRDefault="00722DDF" w:rsidP="00722DDF">
      <w:pPr>
        <w:jc w:val="both"/>
      </w:pPr>
      <w:r>
        <w:br/>
        <w:t>C2.5 predict the type of solid (ionic, molecular, covalent network, metallic) formed by a given substance in a chemical reaction, and describe the properties of that solid [AI]</w:t>
      </w:r>
    </w:p>
    <w:p w:rsidR="00722DDF" w:rsidRDefault="00722DDF" w:rsidP="00722DDF">
      <w:pPr>
        <w:jc w:val="both"/>
      </w:pPr>
      <w:r>
        <w:br/>
        <w:t>C3.1 explain how experimental observations and inferences made by Ernest Rutherford and Niels Bohr contributed to the development of the planetary model of the hydrogen atom</w:t>
      </w:r>
    </w:p>
    <w:p w:rsidR="00722DDF" w:rsidRDefault="00722DDF" w:rsidP="00722DDF">
      <w:pPr>
        <w:jc w:val="both"/>
      </w:pPr>
      <w:r>
        <w:br/>
        <w:t>C3.4 explain how the physical properties of a solid or liquid (e.g., solubility, boiling point, melting point, melting point suppression, hardness, electrical conductivity, surface tension) depend on the particles present and the types of intermolecular and intra-molecular forces (e.g., covalent bonding, ionic bonding, Van der Waals forces, hydrogen bonding, metallic bonding)</w:t>
      </w:r>
    </w:p>
    <w:p w:rsidR="00722DDF" w:rsidRDefault="00722DDF" w:rsidP="00722DDF">
      <w:pPr>
        <w:rPr>
          <w:b/>
        </w:rPr>
        <w:sectPr w:rsidR="00722DDF" w:rsidSect="00125359">
          <w:pgSz w:w="15840" w:h="12240" w:orient="landscape"/>
          <w:pgMar w:top="360" w:right="907" w:bottom="360" w:left="1440" w:header="720" w:footer="720" w:gutter="0"/>
          <w:cols w:space="720"/>
          <w:docGrid w:linePitch="360"/>
        </w:sectPr>
      </w:pPr>
    </w:p>
    <w:p w:rsidR="00722DDF" w:rsidRPr="000311D9" w:rsidRDefault="00722DDF" w:rsidP="00722DDF">
      <w:pPr>
        <w:tabs>
          <w:tab w:val="left" w:pos="1080"/>
        </w:tabs>
        <w:jc w:val="both"/>
        <w:rPr>
          <w:b/>
          <w:u w:val="single"/>
        </w:rPr>
      </w:pPr>
      <w:r>
        <w:rPr>
          <w:b/>
          <w:u w:val="single"/>
        </w:rPr>
        <w:t xml:space="preserve">3) </w:t>
      </w:r>
      <w:r w:rsidRPr="000311D9">
        <w:rPr>
          <w:b/>
          <w:u w:val="single"/>
        </w:rPr>
        <w:t>Background Information &amp; Prerequisites:</w:t>
      </w:r>
    </w:p>
    <w:p w:rsidR="00722DDF" w:rsidRDefault="00722DDF" w:rsidP="00722DDF">
      <w:pPr>
        <w:tabs>
          <w:tab w:val="left" w:pos="1080"/>
        </w:tabs>
        <w:jc w:val="both"/>
      </w:pPr>
      <w:r>
        <w:t xml:space="preserve">A required prerequisite for the </w:t>
      </w:r>
      <w:smartTag w:uri="urn:schemas-microsoft-com:office:smarttags" w:element="stockticker">
        <w:r>
          <w:t>SCH</w:t>
        </w:r>
      </w:smartTag>
      <w:r>
        <w:t xml:space="preserve"> 4U course is the grade 11 </w:t>
      </w:r>
      <w:smartTag w:uri="urn:schemas-microsoft-com:office:smarttags" w:element="stockticker">
        <w:r>
          <w:t>SCH</w:t>
        </w:r>
      </w:smartTag>
      <w:r>
        <w:t xml:space="preserve"> 3U science course.  Students require a strong background in the Chemistry strand of this course.  Students need to know the periodic table, the trends of the periodic table and how the structures of the molecules and compounds affect the properties.  More specifically, students must have a good foundation with the following overall expectations: C1, C2 and C3,</w:t>
      </w:r>
      <w:r w:rsidRPr="00B90D32">
        <w:t xml:space="preserve"> </w:t>
      </w:r>
      <w:r>
        <w:t xml:space="preserve">also, the specific </w:t>
      </w:r>
      <w:r w:rsidRPr="00B90D32">
        <w:t>expectations</w:t>
      </w:r>
      <w:r>
        <w:t xml:space="preserve"> C1.2, C2.1, C2.2, C2.3, C2.4, C2.5 and basic concepts 3.1.</w:t>
      </w:r>
    </w:p>
    <w:p w:rsidR="00722DDF" w:rsidRDefault="00722DDF" w:rsidP="00722DDF">
      <w:pPr>
        <w:autoSpaceDE w:val="0"/>
        <w:autoSpaceDN w:val="0"/>
        <w:adjustRightInd w:val="0"/>
        <w:ind w:left="720"/>
        <w:jc w:val="both"/>
      </w:pPr>
    </w:p>
    <w:p w:rsidR="00722DDF" w:rsidRDefault="00722DDF" w:rsidP="00722DDF">
      <w:pPr>
        <w:autoSpaceDE w:val="0"/>
        <w:autoSpaceDN w:val="0"/>
        <w:adjustRightInd w:val="0"/>
        <w:jc w:val="both"/>
      </w:pPr>
      <w:r>
        <w:t xml:space="preserve">Students would have also developed their understanding of chemistry concepts in their earlier general science classes.  In this course, students further develop the understanding of chemistry and learn </w:t>
      </w:r>
      <w:r>
        <w:rPr>
          <w:bCs/>
          <w:iCs/>
        </w:rPr>
        <w:t>that e</w:t>
      </w:r>
      <w:r w:rsidRPr="004D16ED">
        <w:t xml:space="preserve">lements and compounds have </w:t>
      </w:r>
      <w:r>
        <w:t xml:space="preserve">both </w:t>
      </w:r>
      <w:r w:rsidRPr="004D16ED">
        <w:t>physical and chemical properties that</w:t>
      </w:r>
      <w:r>
        <w:t xml:space="preserve"> </w:t>
      </w:r>
      <w:r w:rsidRPr="004D16ED">
        <w:t>determine t</w:t>
      </w:r>
      <w:r>
        <w:t xml:space="preserve">heir functions, </w:t>
      </w:r>
      <w:r w:rsidRPr="004D16ED">
        <w:t>uses</w:t>
      </w:r>
      <w:r>
        <w:t xml:space="preserve"> and their connections to society and the environment</w:t>
      </w:r>
      <w:r w:rsidRPr="004D16ED">
        <w:t>.</w:t>
      </w:r>
      <w:r>
        <w:t xml:space="preserve">  In this course they would also learn that the</w:t>
      </w:r>
      <w:r w:rsidRPr="004D16ED">
        <w:t xml:space="preserve"> use of elements and </w:t>
      </w:r>
      <w:r>
        <w:t>compounds have</w:t>
      </w:r>
      <w:r w:rsidRPr="004D16ED">
        <w:t xml:space="preserve"> both positive and negative effects on society</w:t>
      </w:r>
      <w:r>
        <w:t xml:space="preserve"> </w:t>
      </w:r>
      <w:r w:rsidRPr="004D16ED">
        <w:t>and the environment.</w:t>
      </w:r>
      <w:r>
        <w:t xml:space="preserve"> </w:t>
      </w:r>
    </w:p>
    <w:p w:rsidR="00722DDF" w:rsidRDefault="00722DDF" w:rsidP="00722DDF">
      <w:pPr>
        <w:autoSpaceDE w:val="0"/>
        <w:autoSpaceDN w:val="0"/>
        <w:adjustRightInd w:val="0"/>
        <w:jc w:val="both"/>
      </w:pPr>
    </w:p>
    <w:p w:rsidR="00722DDF" w:rsidRDefault="00722DDF" w:rsidP="00722DDF">
      <w:pPr>
        <w:tabs>
          <w:tab w:val="left" w:pos="1080"/>
        </w:tabs>
        <w:jc w:val="both"/>
        <w:rPr>
          <w:b/>
          <w:u w:val="single"/>
        </w:rPr>
      </w:pPr>
    </w:p>
    <w:p w:rsidR="00722DDF" w:rsidRPr="000311D9" w:rsidRDefault="00722DDF" w:rsidP="00722DDF">
      <w:pPr>
        <w:tabs>
          <w:tab w:val="left" w:pos="1080"/>
        </w:tabs>
        <w:jc w:val="both"/>
        <w:rPr>
          <w:b/>
          <w:u w:val="single"/>
        </w:rPr>
      </w:pPr>
      <w:r w:rsidRPr="000311D9">
        <w:rPr>
          <w:b/>
          <w:u w:val="single"/>
        </w:rPr>
        <w:t xml:space="preserve">Advance Preparation </w:t>
      </w:r>
    </w:p>
    <w:p w:rsidR="00722DDF" w:rsidRDefault="00722DDF" w:rsidP="00722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20231D"/>
        </w:rPr>
      </w:pPr>
      <w:r>
        <w:rPr>
          <w:color w:val="20231D"/>
        </w:rPr>
        <w:t>This course is an excellent university preparation course for students wishing to further study any of the sciences at the post secondary educational level.  In this strand there are plenty of opportunities to integrate career exploration into the learning material.</w:t>
      </w:r>
    </w:p>
    <w:p w:rsidR="00722DDF" w:rsidRDefault="00722DDF" w:rsidP="00722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20231D"/>
        </w:rPr>
      </w:pPr>
    </w:p>
    <w:p w:rsidR="00722DDF" w:rsidRDefault="00722DDF" w:rsidP="00722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Helvetica"/>
          <w:lang w:bidi="en-US"/>
        </w:rPr>
      </w:pPr>
      <w:r>
        <w:rPr>
          <w:color w:val="20231D"/>
        </w:rPr>
        <w:t xml:space="preserve">The McGraw-Hill </w:t>
      </w:r>
      <w:r>
        <w:rPr>
          <w:i/>
          <w:color w:val="20231D"/>
        </w:rPr>
        <w:t>Chemistry 11</w:t>
      </w:r>
      <w:r>
        <w:rPr>
          <w:color w:val="20231D"/>
        </w:rPr>
        <w:t xml:space="preserve"> textbook and the Nelson </w:t>
      </w:r>
      <w:r w:rsidRPr="00FD65D0">
        <w:rPr>
          <w:i/>
          <w:color w:val="20231D"/>
        </w:rPr>
        <w:t>Chemistry 11</w:t>
      </w:r>
      <w:r>
        <w:rPr>
          <w:color w:val="20231D"/>
        </w:rPr>
        <w:t xml:space="preserve"> textbook both outline a number of interesting career paths that the student may investigate further. When students take the senior chemistry course, they open themselves up to possibilities beyond their secondary level of education which can include (but are not limited to) study areas such as pharmaceuticals, medicine, research or teaching.</w:t>
      </w:r>
    </w:p>
    <w:p w:rsidR="00722DDF" w:rsidRDefault="00722DDF" w:rsidP="00722DDF">
      <w:pPr>
        <w:jc w:val="center"/>
        <w:rPr>
          <w:b/>
        </w:rPr>
        <w:sectPr w:rsidR="00722DDF" w:rsidSect="00125359">
          <w:pgSz w:w="15840" w:h="12240" w:orient="landscape"/>
          <w:pgMar w:top="360" w:right="907" w:bottom="360" w:left="1440" w:header="720" w:footer="720" w:gutter="0"/>
          <w:cols w:space="720"/>
          <w:docGrid w:linePitch="360"/>
        </w:sectPr>
      </w:pPr>
    </w:p>
    <w:p w:rsidR="00722DDF" w:rsidRPr="00D007E3" w:rsidRDefault="00722DDF" w:rsidP="00722DDF">
      <w:pPr>
        <w:rPr>
          <w:b/>
          <w:u w:val="single"/>
        </w:rPr>
      </w:pPr>
      <w:r w:rsidRPr="00D007E3">
        <w:rPr>
          <w:b/>
          <w:u w:val="single"/>
        </w:rPr>
        <w:t>4) Daily Breakdown, Details and Assessment</w:t>
      </w:r>
    </w:p>
    <w:p w:rsidR="00722DDF" w:rsidRDefault="00722DDF" w:rsidP="00722DDF">
      <w:pPr>
        <w:rPr>
          <w:b/>
        </w:rPr>
      </w:pPr>
    </w:p>
    <w:tbl>
      <w:tblPr>
        <w:tblW w:w="14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71"/>
        <w:gridCol w:w="3640"/>
        <w:gridCol w:w="3828"/>
        <w:gridCol w:w="2880"/>
        <w:gridCol w:w="2126"/>
      </w:tblGrid>
      <w:tr w:rsidR="00722DDF" w:rsidRPr="007E237C" w:rsidTr="008307FF">
        <w:trPr>
          <w:tblHeader/>
        </w:trPr>
        <w:tc>
          <w:tcPr>
            <w:tcW w:w="1571" w:type="dxa"/>
            <w:shd w:val="clear" w:color="auto" w:fill="E0E0E0"/>
          </w:tcPr>
          <w:p w:rsidR="00722DDF" w:rsidRPr="007E237C" w:rsidRDefault="00722DDF" w:rsidP="008307FF">
            <w:pPr>
              <w:rPr>
                <w:b/>
              </w:rPr>
            </w:pPr>
            <w:r w:rsidRPr="007E237C">
              <w:rPr>
                <w:b/>
              </w:rPr>
              <w:t>Day &amp; Time</w:t>
            </w:r>
          </w:p>
        </w:tc>
        <w:tc>
          <w:tcPr>
            <w:tcW w:w="3640" w:type="dxa"/>
            <w:shd w:val="clear" w:color="auto" w:fill="E0E0E0"/>
          </w:tcPr>
          <w:p w:rsidR="00722DDF" w:rsidRPr="007E237C" w:rsidRDefault="00722DDF" w:rsidP="008307FF">
            <w:pPr>
              <w:rPr>
                <w:b/>
              </w:rPr>
            </w:pPr>
            <w:r w:rsidRPr="007E237C">
              <w:rPr>
                <w:b/>
              </w:rPr>
              <w:t>Details</w:t>
            </w:r>
          </w:p>
        </w:tc>
        <w:tc>
          <w:tcPr>
            <w:tcW w:w="3828" w:type="dxa"/>
            <w:shd w:val="clear" w:color="auto" w:fill="E0E0E0"/>
          </w:tcPr>
          <w:p w:rsidR="00722DDF" w:rsidRPr="007E237C" w:rsidRDefault="00722DDF" w:rsidP="008307FF">
            <w:pPr>
              <w:rPr>
                <w:b/>
              </w:rPr>
            </w:pPr>
            <w:r w:rsidRPr="007E237C">
              <w:rPr>
                <w:b/>
              </w:rPr>
              <w:t>Handouts to Students</w:t>
            </w:r>
          </w:p>
        </w:tc>
        <w:tc>
          <w:tcPr>
            <w:tcW w:w="2880" w:type="dxa"/>
            <w:shd w:val="clear" w:color="auto" w:fill="E0E0E0"/>
          </w:tcPr>
          <w:p w:rsidR="00722DDF" w:rsidRPr="007E237C" w:rsidRDefault="00722DDF" w:rsidP="008307FF">
            <w:pPr>
              <w:rPr>
                <w:b/>
              </w:rPr>
            </w:pPr>
            <w:r w:rsidRPr="007E237C">
              <w:rPr>
                <w:b/>
              </w:rPr>
              <w:t>Assessment Tools</w:t>
            </w:r>
          </w:p>
        </w:tc>
        <w:tc>
          <w:tcPr>
            <w:tcW w:w="2126" w:type="dxa"/>
            <w:shd w:val="clear" w:color="auto" w:fill="E0E0E0"/>
          </w:tcPr>
          <w:p w:rsidR="00722DDF" w:rsidRPr="007E237C" w:rsidRDefault="00722DDF" w:rsidP="008307FF">
            <w:pPr>
              <w:rPr>
                <w:b/>
              </w:rPr>
            </w:pPr>
            <w:r w:rsidRPr="007E237C">
              <w:rPr>
                <w:b/>
              </w:rPr>
              <w:t>Assessment Tools</w:t>
            </w:r>
          </w:p>
          <w:p w:rsidR="00722DDF" w:rsidRPr="007E237C" w:rsidRDefault="00722DDF" w:rsidP="008307FF">
            <w:pPr>
              <w:rPr>
                <w:b/>
              </w:rPr>
            </w:pPr>
            <w:r w:rsidRPr="007E237C">
              <w:rPr>
                <w:b/>
              </w:rPr>
              <w:t>“for”, “as”, “of”</w:t>
            </w:r>
          </w:p>
        </w:tc>
      </w:tr>
      <w:tr w:rsidR="00722DDF" w:rsidRPr="007E237C" w:rsidTr="008307FF">
        <w:tc>
          <w:tcPr>
            <w:tcW w:w="1571" w:type="dxa"/>
          </w:tcPr>
          <w:p w:rsidR="00722DDF" w:rsidRPr="007E237C" w:rsidRDefault="00722DDF" w:rsidP="008307FF">
            <w:r w:rsidRPr="007E237C">
              <w:t>Prior to culminating activity</w:t>
            </w:r>
          </w:p>
          <w:p w:rsidR="00722DDF" w:rsidRPr="007E237C" w:rsidRDefault="00722DDF" w:rsidP="008307FF">
            <w:r w:rsidRPr="007E237C">
              <w:t>(20 mins)</w:t>
            </w:r>
          </w:p>
        </w:tc>
        <w:tc>
          <w:tcPr>
            <w:tcW w:w="3640" w:type="dxa"/>
          </w:tcPr>
          <w:p w:rsidR="00722DDF" w:rsidRPr="007E237C" w:rsidRDefault="00722DDF" w:rsidP="008307FF">
            <w:r w:rsidRPr="007E237C">
              <w:t>Culminating activity hand-out is given prior to class to let the students choose their partners and the method in which they wish to deliver the presentation.</w:t>
            </w:r>
          </w:p>
        </w:tc>
        <w:tc>
          <w:tcPr>
            <w:tcW w:w="3828" w:type="dxa"/>
          </w:tcPr>
          <w:p w:rsidR="00722DDF" w:rsidRPr="007E237C" w:rsidRDefault="00722DDF" w:rsidP="008307FF">
            <w:r w:rsidRPr="007E237C">
              <w:t>Culminating activity instructions, checklist and rubrics</w:t>
            </w:r>
          </w:p>
        </w:tc>
        <w:tc>
          <w:tcPr>
            <w:tcW w:w="2880" w:type="dxa"/>
          </w:tcPr>
          <w:p w:rsidR="00722DDF" w:rsidRPr="007E237C" w:rsidRDefault="00722DDF" w:rsidP="008307FF"/>
        </w:tc>
        <w:tc>
          <w:tcPr>
            <w:tcW w:w="2126" w:type="dxa"/>
          </w:tcPr>
          <w:p w:rsidR="00722DDF" w:rsidRPr="007E237C" w:rsidRDefault="00722DDF" w:rsidP="008307FF"/>
        </w:tc>
      </w:tr>
      <w:tr w:rsidR="00722DDF" w:rsidRPr="007E237C" w:rsidTr="008307FF">
        <w:tc>
          <w:tcPr>
            <w:tcW w:w="1571" w:type="dxa"/>
          </w:tcPr>
          <w:p w:rsidR="00722DDF" w:rsidRPr="007E237C" w:rsidRDefault="00722DDF" w:rsidP="008307FF">
            <w:pPr>
              <w:rPr>
                <w:b/>
              </w:rPr>
            </w:pPr>
            <w:r w:rsidRPr="007E237C">
              <w:rPr>
                <w:b/>
              </w:rPr>
              <w:t>Day 1</w:t>
            </w:r>
          </w:p>
          <w:p w:rsidR="00722DDF" w:rsidRPr="007E237C" w:rsidRDefault="00722DDF" w:rsidP="008307FF">
            <w:pPr>
              <w:rPr>
                <w:b/>
              </w:rPr>
            </w:pPr>
            <w:r w:rsidRPr="007E237C">
              <w:rPr>
                <w:b/>
              </w:rPr>
              <w:t>(75mins)</w:t>
            </w:r>
          </w:p>
          <w:p w:rsidR="00722DDF" w:rsidRPr="007E237C" w:rsidRDefault="00722DDF" w:rsidP="008307FF">
            <w:pPr>
              <w:rPr>
                <w:b/>
              </w:rPr>
            </w:pPr>
          </w:p>
          <w:p w:rsidR="00722DDF" w:rsidRPr="007E237C" w:rsidRDefault="00722DDF" w:rsidP="008307FF">
            <w:pPr>
              <w:rPr>
                <w:b/>
              </w:rPr>
            </w:pPr>
          </w:p>
          <w:p w:rsidR="00722DDF" w:rsidRDefault="00722DDF" w:rsidP="008307FF"/>
          <w:p w:rsidR="00722DDF" w:rsidRDefault="00722DDF" w:rsidP="008307FF"/>
          <w:p w:rsidR="00722DDF" w:rsidRDefault="00722DDF" w:rsidP="008307FF"/>
          <w:p w:rsidR="00722DDF" w:rsidRDefault="00722DDF" w:rsidP="008307FF"/>
          <w:p w:rsidR="00722DDF" w:rsidRPr="007E237C" w:rsidRDefault="00722DDF" w:rsidP="008307FF">
            <w:r w:rsidRPr="007E237C">
              <w:t>(10 mins.)</w:t>
            </w:r>
          </w:p>
          <w:p w:rsidR="00722DDF" w:rsidRPr="007E237C" w:rsidRDefault="00722DDF" w:rsidP="008307FF"/>
          <w:p w:rsidR="00722DDF" w:rsidRPr="007E237C" w:rsidRDefault="00722DDF" w:rsidP="008307FF"/>
          <w:p w:rsidR="00722DDF" w:rsidRPr="007E237C" w:rsidRDefault="00722DDF" w:rsidP="008307FF"/>
          <w:p w:rsidR="00722DDF" w:rsidRPr="007E237C" w:rsidRDefault="00722DDF" w:rsidP="008307FF"/>
          <w:p w:rsidR="00722DDF" w:rsidRPr="007E237C" w:rsidRDefault="00722DDF" w:rsidP="008307FF">
            <w:r w:rsidRPr="007E237C">
              <w:t>(55 mins.)</w:t>
            </w:r>
          </w:p>
          <w:p w:rsidR="00722DDF" w:rsidRPr="007E237C" w:rsidRDefault="00722DDF" w:rsidP="008307FF"/>
          <w:p w:rsidR="00722DDF" w:rsidRPr="007E237C"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Default="00722DDF" w:rsidP="008307FF"/>
          <w:p w:rsidR="00722DDF" w:rsidRPr="007E237C" w:rsidRDefault="00722DDF" w:rsidP="008307FF">
            <w:pPr>
              <w:rPr>
                <w:b/>
              </w:rPr>
            </w:pPr>
            <w:r>
              <w:rPr>
                <w:b/>
              </w:rPr>
              <w:t>Day 1 (continued)</w:t>
            </w:r>
          </w:p>
          <w:p w:rsidR="00722DDF" w:rsidRDefault="00722DDF" w:rsidP="008307FF"/>
          <w:p w:rsidR="00722DDF" w:rsidRPr="007E237C" w:rsidRDefault="00722DDF" w:rsidP="008307FF">
            <w:r w:rsidRPr="007E237C">
              <w:t>(10 mins.)</w:t>
            </w:r>
          </w:p>
        </w:tc>
        <w:tc>
          <w:tcPr>
            <w:tcW w:w="3640" w:type="dxa"/>
          </w:tcPr>
          <w:p w:rsidR="00722DDF" w:rsidRPr="007E237C" w:rsidRDefault="00722DDF" w:rsidP="008307FF">
            <w:r w:rsidRPr="007E237C">
              <w:t>Students are allowed to choose how they will deliver the presentation. Therefore, they will have a voice in their preferred form of assessment.  They inform the teacher of their group choice and their presentation method.</w:t>
            </w:r>
          </w:p>
          <w:p w:rsidR="00722DDF" w:rsidRPr="007E237C" w:rsidRDefault="00722DDF" w:rsidP="008307FF"/>
          <w:p w:rsidR="00722DDF" w:rsidRPr="007E237C" w:rsidRDefault="00722DDF" w:rsidP="008307FF">
            <w:r w:rsidRPr="007E237C">
              <w:t>Students will be given a specific “pamphlet” with instructions which will detail the important aspects of their presentation style.</w:t>
            </w:r>
          </w:p>
          <w:p w:rsidR="00722DDF" w:rsidRPr="007E237C" w:rsidRDefault="00722DDF" w:rsidP="008307FF"/>
          <w:p w:rsidR="00722DDF" w:rsidRPr="007E237C" w:rsidRDefault="00722DDF" w:rsidP="008307FF">
            <w:r w:rsidRPr="007E237C">
              <w:t xml:space="preserve">Each presentation will need to cover </w:t>
            </w:r>
            <w:r w:rsidRPr="007E237C">
              <w:rPr>
                <w:b/>
              </w:rPr>
              <w:t>at</w:t>
            </w:r>
            <w:r w:rsidRPr="007E237C">
              <w:t xml:space="preserve"> </w:t>
            </w:r>
            <w:r w:rsidRPr="007E237C">
              <w:rPr>
                <w:b/>
              </w:rPr>
              <w:t xml:space="preserve">least 2 of the following lesson topics </w:t>
            </w:r>
            <w:r w:rsidRPr="007E237C">
              <w:t xml:space="preserve">covered </w:t>
            </w:r>
            <w:r>
              <w:t>during</w:t>
            </w:r>
            <w:r w:rsidRPr="007E237C">
              <w:t xml:space="preserve"> the </w:t>
            </w:r>
            <w:r>
              <w:t>Structures and Properties Unit</w:t>
            </w:r>
            <w:r w:rsidRPr="007E237C">
              <w:t>:</w:t>
            </w:r>
          </w:p>
          <w:p w:rsidR="00722DDF" w:rsidRPr="007E237C" w:rsidRDefault="00722DDF" w:rsidP="00722DDF">
            <w:pPr>
              <w:numPr>
                <w:ilvl w:val="0"/>
                <w:numId w:val="20"/>
              </w:numPr>
            </w:pPr>
            <w:r w:rsidRPr="007E237C">
              <w:t>Quantum Mechanics</w:t>
            </w:r>
          </w:p>
          <w:p w:rsidR="00722DDF" w:rsidRPr="007E237C" w:rsidRDefault="00722DDF" w:rsidP="00722DDF">
            <w:pPr>
              <w:numPr>
                <w:ilvl w:val="0"/>
                <w:numId w:val="20"/>
              </w:numPr>
            </w:pPr>
            <w:r w:rsidRPr="007E237C">
              <w:t>VSEPR Theory</w:t>
            </w:r>
          </w:p>
          <w:p w:rsidR="00722DDF" w:rsidRPr="007E237C" w:rsidRDefault="00722DDF" w:rsidP="00722DDF">
            <w:pPr>
              <w:numPr>
                <w:ilvl w:val="0"/>
                <w:numId w:val="20"/>
              </w:numPr>
            </w:pPr>
            <w:r w:rsidRPr="007E237C">
              <w:t xml:space="preserve">Electronic </w:t>
            </w:r>
            <w:r>
              <w:t>C</w:t>
            </w:r>
            <w:r w:rsidRPr="007E237C">
              <w:t>onfigurations</w:t>
            </w:r>
          </w:p>
          <w:p w:rsidR="00722DDF" w:rsidRPr="007E237C" w:rsidRDefault="00722DDF" w:rsidP="00722DDF">
            <w:pPr>
              <w:numPr>
                <w:ilvl w:val="0"/>
                <w:numId w:val="20"/>
              </w:numPr>
            </w:pPr>
            <w:r w:rsidRPr="007E237C">
              <w:t>Intra-molecular Bonds</w:t>
            </w:r>
          </w:p>
          <w:p w:rsidR="00722DDF" w:rsidRPr="007E237C" w:rsidRDefault="00722DDF" w:rsidP="00722DDF">
            <w:pPr>
              <w:numPr>
                <w:ilvl w:val="0"/>
                <w:numId w:val="20"/>
              </w:numPr>
            </w:pPr>
            <w:r w:rsidRPr="007E237C">
              <w:t>Inter-molecular Bonds</w:t>
            </w:r>
          </w:p>
          <w:p w:rsidR="00722DDF" w:rsidRPr="007E237C" w:rsidRDefault="00722DDF" w:rsidP="00722DDF">
            <w:pPr>
              <w:numPr>
                <w:ilvl w:val="0"/>
                <w:numId w:val="20"/>
              </w:numPr>
            </w:pPr>
            <w:r w:rsidRPr="007E237C">
              <w:t>Properties of Solids &amp; Liquids</w:t>
            </w:r>
          </w:p>
          <w:p w:rsidR="00722DDF" w:rsidRDefault="00722DDF" w:rsidP="008307FF"/>
          <w:p w:rsidR="00722DDF" w:rsidRPr="007E237C" w:rsidRDefault="00722DDF" w:rsidP="008307FF">
            <w:r w:rsidRPr="007E237C">
              <w:t xml:space="preserve">Students will be asked to brainstorm ideas and research topics in class and will be required to submit a flowchart, mind map or other graphical organiser before the end of class. </w:t>
            </w:r>
          </w:p>
          <w:p w:rsidR="00722DDF" w:rsidRDefault="00722DDF" w:rsidP="008307FF"/>
          <w:p w:rsidR="00722DDF" w:rsidRPr="007E237C" w:rsidRDefault="00722DDF" w:rsidP="008307FF">
            <w:r w:rsidRPr="007E237C">
              <w:t xml:space="preserve">Students will also be required to start a progress journal to record daily challenges, discoveries and ideas to improve their project. </w:t>
            </w:r>
          </w:p>
        </w:tc>
        <w:tc>
          <w:tcPr>
            <w:tcW w:w="3828" w:type="dxa"/>
          </w:tcPr>
          <w:p w:rsidR="00722DDF" w:rsidRDefault="00722DDF" w:rsidP="008307FF">
            <w:pPr>
              <w:rPr>
                <w:b/>
              </w:rPr>
            </w:pPr>
            <w:r w:rsidRPr="007E237C">
              <w:rPr>
                <w:b/>
              </w:rPr>
              <w:t>A pamphlet describing the procedure for</w:t>
            </w:r>
            <w:r>
              <w:rPr>
                <w:b/>
              </w:rPr>
              <w:t xml:space="preserve"> their learning strategy choice.  They can choose out of the following options:</w:t>
            </w:r>
          </w:p>
          <w:p w:rsidR="00722DDF" w:rsidRPr="007E237C" w:rsidRDefault="00722DDF" w:rsidP="008307FF">
            <w:pPr>
              <w:rPr>
                <w:b/>
              </w:rPr>
            </w:pPr>
          </w:p>
          <w:p w:rsidR="00722DDF" w:rsidRDefault="00722DDF" w:rsidP="00722DDF">
            <w:pPr>
              <w:numPr>
                <w:ilvl w:val="0"/>
                <w:numId w:val="12"/>
              </w:numPr>
              <w:tabs>
                <w:tab w:val="clear" w:pos="720"/>
              </w:tabs>
              <w:ind w:left="432"/>
            </w:pPr>
            <w:r>
              <w:t>Discuss and display the types of chemicals you would find in an automotive mechanic’s shop and how their properties are used.</w:t>
            </w:r>
          </w:p>
          <w:p w:rsidR="00722DDF" w:rsidRDefault="00722DDF" w:rsidP="008307FF">
            <w:pPr>
              <w:ind w:left="72"/>
            </w:pPr>
          </w:p>
          <w:p w:rsidR="00722DDF" w:rsidRPr="007E237C" w:rsidRDefault="00722DDF" w:rsidP="00722DDF">
            <w:pPr>
              <w:numPr>
                <w:ilvl w:val="0"/>
                <w:numId w:val="12"/>
              </w:numPr>
              <w:tabs>
                <w:tab w:val="clear" w:pos="720"/>
              </w:tabs>
              <w:ind w:left="432"/>
            </w:pPr>
            <w:r w:rsidRPr="007E237C">
              <w:t>A cooking show that uses ingredients with a variety of chemical properties i.e. oil, water, salt, sugar etc…</w:t>
            </w:r>
          </w:p>
          <w:p w:rsidR="00722DDF" w:rsidRDefault="00722DDF" w:rsidP="008307FF">
            <w:pPr>
              <w:ind w:left="432"/>
            </w:pPr>
          </w:p>
          <w:p w:rsidR="00722DDF" w:rsidRPr="007E237C" w:rsidRDefault="00722DDF" w:rsidP="00722DDF">
            <w:pPr>
              <w:numPr>
                <w:ilvl w:val="0"/>
                <w:numId w:val="12"/>
              </w:numPr>
              <w:tabs>
                <w:tab w:val="clear" w:pos="720"/>
              </w:tabs>
              <w:ind w:left="432"/>
            </w:pPr>
            <w:r w:rsidRPr="007E237C">
              <w:t>Spas</w:t>
            </w:r>
            <w:r>
              <w:t xml:space="preserve"> or</w:t>
            </w:r>
            <w:r w:rsidRPr="007E237C">
              <w:t xml:space="preserve"> beauty parlours all use specific chemicals that could be discussed in the presentation.</w:t>
            </w:r>
          </w:p>
          <w:p w:rsidR="00722DDF" w:rsidRDefault="00722DDF" w:rsidP="008307FF">
            <w:pPr>
              <w:ind w:left="432"/>
            </w:pPr>
          </w:p>
          <w:p w:rsidR="00722DDF" w:rsidRPr="007E237C" w:rsidRDefault="00722DDF" w:rsidP="00722DDF">
            <w:pPr>
              <w:numPr>
                <w:ilvl w:val="0"/>
                <w:numId w:val="12"/>
              </w:numPr>
              <w:tabs>
                <w:tab w:val="clear" w:pos="720"/>
              </w:tabs>
              <w:ind w:left="432"/>
            </w:pPr>
            <w:smartTag w:uri="urn:schemas-microsoft-com:office:smarttags" w:element="stockticker">
              <w:r w:rsidRPr="007E237C">
                <w:t>CBC</w:t>
              </w:r>
            </w:smartTag>
            <w:r w:rsidRPr="007E237C">
              <w:t xml:space="preserve"> News Report or Radio Broadcast of how chemicals are affecting the environment.</w:t>
            </w:r>
          </w:p>
          <w:p w:rsidR="00722DDF" w:rsidRDefault="00722DDF" w:rsidP="008307FF">
            <w:pPr>
              <w:ind w:left="432"/>
            </w:pPr>
          </w:p>
          <w:p w:rsidR="00722DDF" w:rsidRPr="007E237C" w:rsidRDefault="00722DDF" w:rsidP="00722DDF">
            <w:pPr>
              <w:numPr>
                <w:ilvl w:val="0"/>
                <w:numId w:val="12"/>
              </w:numPr>
              <w:tabs>
                <w:tab w:val="clear" w:pos="720"/>
              </w:tabs>
              <w:ind w:left="432"/>
            </w:pPr>
            <w:r w:rsidRPr="007E237C">
              <w:t>Mock court case between an environmental activist group and a multi-national pharmaceutical company.</w:t>
            </w:r>
          </w:p>
          <w:p w:rsidR="00722DDF" w:rsidRDefault="00722DDF" w:rsidP="008307FF">
            <w:pPr>
              <w:ind w:left="432"/>
            </w:pPr>
          </w:p>
          <w:p w:rsidR="00722DDF" w:rsidRPr="007E237C" w:rsidRDefault="00722DDF" w:rsidP="00722DDF">
            <w:pPr>
              <w:numPr>
                <w:ilvl w:val="0"/>
                <w:numId w:val="12"/>
              </w:numPr>
              <w:tabs>
                <w:tab w:val="clear" w:pos="720"/>
              </w:tabs>
              <w:ind w:left="432"/>
            </w:pPr>
            <w:r w:rsidRPr="007E237C">
              <w:t>Musical song and dance show that incorporates lessons seen in the unit</w:t>
            </w:r>
          </w:p>
          <w:p w:rsidR="00722DDF" w:rsidRDefault="00722DDF" w:rsidP="008307FF">
            <w:pPr>
              <w:ind w:left="432"/>
            </w:pPr>
          </w:p>
          <w:p w:rsidR="00722DDF" w:rsidRPr="007E237C" w:rsidRDefault="00722DDF" w:rsidP="00722DDF">
            <w:pPr>
              <w:numPr>
                <w:ilvl w:val="0"/>
                <w:numId w:val="12"/>
              </w:numPr>
              <w:tabs>
                <w:tab w:val="clear" w:pos="720"/>
              </w:tabs>
              <w:ind w:left="432"/>
            </w:pPr>
            <w:r w:rsidRPr="007E237C">
              <w:t xml:space="preserve">Dramatic </w:t>
            </w:r>
            <w:r>
              <w:t>r</w:t>
            </w:r>
            <w:r w:rsidRPr="007E237C">
              <w:t>ole play incorporating the lessons learned and personifying the chemical theories and facts</w:t>
            </w:r>
          </w:p>
        </w:tc>
        <w:tc>
          <w:tcPr>
            <w:tcW w:w="2880" w:type="dxa"/>
          </w:tcPr>
          <w:p w:rsidR="00722DDF" w:rsidRPr="007E237C" w:rsidRDefault="00722DDF" w:rsidP="00722DDF">
            <w:pPr>
              <w:numPr>
                <w:ilvl w:val="0"/>
                <w:numId w:val="14"/>
              </w:numPr>
              <w:tabs>
                <w:tab w:val="clear" w:pos="720"/>
              </w:tabs>
              <w:ind w:left="432" w:hanging="432"/>
            </w:pPr>
            <w:r w:rsidRPr="007E237C">
              <w:t>Flow chart, mind map or graphical organizer</w:t>
            </w:r>
          </w:p>
          <w:p w:rsidR="00722DDF" w:rsidRPr="007E237C" w:rsidRDefault="00722DDF" w:rsidP="008307FF"/>
          <w:p w:rsidR="00722DDF" w:rsidRPr="007E237C" w:rsidRDefault="00722DDF" w:rsidP="00722DDF">
            <w:pPr>
              <w:numPr>
                <w:ilvl w:val="0"/>
                <w:numId w:val="14"/>
              </w:numPr>
              <w:tabs>
                <w:tab w:val="clear" w:pos="720"/>
              </w:tabs>
              <w:ind w:left="432" w:hanging="432"/>
            </w:pPr>
            <w:r w:rsidRPr="007E237C">
              <w:t xml:space="preserve">Time </w:t>
            </w:r>
            <w:r>
              <w:t xml:space="preserve">is </w:t>
            </w:r>
            <w:r w:rsidRPr="007E237C">
              <w:t xml:space="preserve">given for </w:t>
            </w:r>
            <w:r>
              <w:t xml:space="preserve">writing in their </w:t>
            </w:r>
            <w:r w:rsidRPr="007E237C">
              <w:t xml:space="preserve">Progress </w:t>
            </w:r>
            <w:r>
              <w:t xml:space="preserve">Journal, </w:t>
            </w:r>
            <w:r w:rsidRPr="007E237C">
              <w:t xml:space="preserve">which </w:t>
            </w:r>
            <w:r>
              <w:t xml:space="preserve">will be </w:t>
            </w:r>
            <w:r w:rsidRPr="007E237C">
              <w:t>handed in at the end</w:t>
            </w:r>
            <w:r>
              <w:t xml:space="preserve"> of the project.</w:t>
            </w:r>
          </w:p>
        </w:tc>
        <w:tc>
          <w:tcPr>
            <w:tcW w:w="2126" w:type="dxa"/>
          </w:tcPr>
          <w:p w:rsidR="00722DDF" w:rsidRPr="007E237C" w:rsidRDefault="00722DDF" w:rsidP="008307FF">
            <w:r w:rsidRPr="007E237C">
              <w:t>“</w:t>
            </w:r>
            <w:r w:rsidRPr="007E237C">
              <w:rPr>
                <w:b/>
              </w:rPr>
              <w:t>as</w:t>
            </w:r>
            <w:r w:rsidRPr="007E237C">
              <w:t>” learning</w:t>
            </w:r>
          </w:p>
        </w:tc>
      </w:tr>
      <w:tr w:rsidR="00722DDF" w:rsidRPr="007E237C" w:rsidTr="008307FF">
        <w:trPr>
          <w:trHeight w:val="4958"/>
        </w:trPr>
        <w:tc>
          <w:tcPr>
            <w:tcW w:w="1571" w:type="dxa"/>
          </w:tcPr>
          <w:p w:rsidR="00722DDF" w:rsidRPr="007E237C" w:rsidRDefault="00722DDF" w:rsidP="008307FF">
            <w:pPr>
              <w:rPr>
                <w:b/>
              </w:rPr>
            </w:pPr>
            <w:r w:rsidRPr="007E237C">
              <w:rPr>
                <w:b/>
              </w:rPr>
              <w:t>Day 2</w:t>
            </w:r>
          </w:p>
          <w:p w:rsidR="00722DDF" w:rsidRPr="007E237C" w:rsidRDefault="00722DDF" w:rsidP="008307FF">
            <w:pPr>
              <w:rPr>
                <w:b/>
              </w:rPr>
            </w:pPr>
            <w:r w:rsidRPr="007E237C">
              <w:rPr>
                <w:b/>
              </w:rPr>
              <w:t>(75mins)</w:t>
            </w:r>
          </w:p>
          <w:p w:rsidR="00722DDF" w:rsidRPr="007E237C" w:rsidRDefault="00722DDF" w:rsidP="008307FF"/>
          <w:p w:rsidR="00722DDF" w:rsidRPr="007E237C" w:rsidRDefault="00722DDF" w:rsidP="008307FF"/>
          <w:p w:rsidR="00722DDF" w:rsidRPr="007E237C" w:rsidRDefault="00722DDF" w:rsidP="008307FF">
            <w:r w:rsidRPr="007E237C">
              <w:t>(10 mins.)</w:t>
            </w:r>
          </w:p>
          <w:p w:rsidR="00722DDF" w:rsidRPr="007E237C" w:rsidRDefault="00722DDF" w:rsidP="008307FF"/>
          <w:p w:rsidR="00722DDF" w:rsidRPr="007E237C" w:rsidRDefault="00722DDF" w:rsidP="008307FF"/>
          <w:p w:rsidR="00722DDF" w:rsidRPr="007E237C" w:rsidRDefault="00722DDF" w:rsidP="008307FF"/>
          <w:p w:rsidR="00722DDF" w:rsidRDefault="00722DDF" w:rsidP="008307FF"/>
          <w:p w:rsidR="00722DDF" w:rsidRPr="007E237C" w:rsidRDefault="00722DDF" w:rsidP="008307FF">
            <w:r w:rsidRPr="007E237C">
              <w:t>(5</w:t>
            </w:r>
            <w:r>
              <w:t>5</w:t>
            </w:r>
            <w:r w:rsidRPr="007E237C">
              <w:t xml:space="preserve"> mins.)</w:t>
            </w:r>
          </w:p>
          <w:p w:rsidR="00722DDF" w:rsidRPr="007E237C" w:rsidRDefault="00722DDF" w:rsidP="008307FF"/>
          <w:p w:rsidR="00722DDF" w:rsidRDefault="00722DDF" w:rsidP="008307FF"/>
          <w:p w:rsidR="00722DDF" w:rsidRDefault="00722DDF" w:rsidP="008307FF"/>
          <w:p w:rsidR="00722DDF" w:rsidRPr="007E237C" w:rsidRDefault="00722DDF" w:rsidP="008307FF">
            <w:r w:rsidRPr="007E237C">
              <w:t>(1</w:t>
            </w:r>
            <w:r>
              <w:t>0</w:t>
            </w:r>
            <w:r w:rsidRPr="007E237C">
              <w:t xml:space="preserve"> mins.)</w:t>
            </w:r>
          </w:p>
          <w:p w:rsidR="00722DDF" w:rsidRPr="007E237C" w:rsidRDefault="00722DDF" w:rsidP="008307FF"/>
          <w:p w:rsidR="00722DDF" w:rsidRPr="007E237C" w:rsidRDefault="00722DDF" w:rsidP="008307FF"/>
          <w:p w:rsidR="00722DDF" w:rsidRPr="007E237C" w:rsidRDefault="00722DDF" w:rsidP="008307FF"/>
        </w:tc>
        <w:tc>
          <w:tcPr>
            <w:tcW w:w="3640" w:type="dxa"/>
          </w:tcPr>
          <w:p w:rsidR="00722DDF" w:rsidRPr="007E237C" w:rsidRDefault="00722DDF" w:rsidP="008307FF">
            <w:r w:rsidRPr="007E237C">
              <w:t>Research and preparation time to be given to class to allow for rich culminating experience.</w:t>
            </w:r>
          </w:p>
          <w:p w:rsidR="00722DDF" w:rsidRPr="007E237C" w:rsidRDefault="00722DDF" w:rsidP="008307FF"/>
          <w:p w:rsidR="00722DDF" w:rsidRPr="007E237C" w:rsidRDefault="00722DDF" w:rsidP="008307FF">
            <w:r w:rsidRPr="007E237C">
              <w:t xml:space="preserve">Students need to outline which </w:t>
            </w:r>
            <w:r w:rsidRPr="007E237C">
              <w:rPr>
                <w:b/>
              </w:rPr>
              <w:t xml:space="preserve">key expectations </w:t>
            </w:r>
            <w:r w:rsidRPr="007E237C">
              <w:t>and lessons they will connect and incorporate into their activity.</w:t>
            </w:r>
          </w:p>
          <w:p w:rsidR="00722DDF" w:rsidRPr="007E237C" w:rsidRDefault="00722DDF" w:rsidP="008307FF"/>
          <w:p w:rsidR="00722DDF" w:rsidRPr="007E237C" w:rsidRDefault="00722DDF" w:rsidP="008307FF">
            <w:pPr>
              <w:rPr>
                <w:b/>
                <w:u w:val="single"/>
              </w:rPr>
            </w:pPr>
            <w:r w:rsidRPr="007E237C">
              <w:rPr>
                <w:b/>
                <w:u w:val="single"/>
              </w:rPr>
              <w:t>In the Computer Lab</w:t>
            </w:r>
          </w:p>
          <w:p w:rsidR="00722DDF" w:rsidRPr="007E237C" w:rsidRDefault="00722DDF" w:rsidP="008307FF">
            <w:r w:rsidRPr="007E237C">
              <w:t>Research and preparation time to be given to students</w:t>
            </w:r>
            <w:r>
              <w:t>.</w:t>
            </w:r>
          </w:p>
          <w:p w:rsidR="00722DDF" w:rsidRPr="007E237C" w:rsidRDefault="00722DDF" w:rsidP="008307FF"/>
          <w:p w:rsidR="00722DDF" w:rsidRPr="007E237C" w:rsidRDefault="00722DDF" w:rsidP="008307FF">
            <w:r w:rsidRPr="007E237C">
              <w:t>Students will be required to continue the progress journal to record daily challenges, discoveries and ideas to improve their project.</w:t>
            </w:r>
          </w:p>
        </w:tc>
        <w:tc>
          <w:tcPr>
            <w:tcW w:w="3828" w:type="dxa"/>
          </w:tcPr>
          <w:p w:rsidR="00722DDF" w:rsidRPr="00FA6EEF" w:rsidRDefault="00722DDF" w:rsidP="008307FF">
            <w:r w:rsidRPr="00FA6EEF">
              <w:t>Checklist of Necessary Expectations</w:t>
            </w:r>
          </w:p>
          <w:p w:rsidR="00722DDF" w:rsidRPr="007E237C" w:rsidRDefault="00722DDF" w:rsidP="008307FF"/>
        </w:tc>
        <w:tc>
          <w:tcPr>
            <w:tcW w:w="2880" w:type="dxa"/>
          </w:tcPr>
          <w:p w:rsidR="00722DDF" w:rsidRPr="007E237C" w:rsidRDefault="00722DDF" w:rsidP="008307FF">
            <w:r w:rsidRPr="007E237C">
              <w:t>1)</w:t>
            </w:r>
            <w:r>
              <w:t xml:space="preserve"> Students must hand in their completed Checklist of Necessary Expectations.</w:t>
            </w:r>
          </w:p>
          <w:p w:rsidR="00722DDF" w:rsidRPr="007E237C" w:rsidRDefault="00722DDF" w:rsidP="008307FF"/>
          <w:p w:rsidR="00722DDF" w:rsidRPr="007E237C" w:rsidRDefault="00722DDF" w:rsidP="008307FF"/>
          <w:p w:rsidR="00722DDF" w:rsidRPr="007E237C" w:rsidRDefault="00722DDF" w:rsidP="008307FF"/>
          <w:p w:rsidR="00722DDF" w:rsidRPr="007E237C" w:rsidRDefault="00722DDF" w:rsidP="008307FF"/>
          <w:p w:rsidR="00722DDF" w:rsidRPr="007E237C" w:rsidRDefault="00722DDF" w:rsidP="008307FF"/>
          <w:p w:rsidR="00722DDF" w:rsidRPr="007E237C" w:rsidRDefault="00722DDF" w:rsidP="008307FF"/>
          <w:p w:rsidR="00722DDF" w:rsidRPr="007E237C" w:rsidRDefault="00722DDF" w:rsidP="008307FF">
            <w:r w:rsidRPr="007E237C">
              <w:t xml:space="preserve">2) Time </w:t>
            </w:r>
            <w:r>
              <w:t xml:space="preserve">is </w:t>
            </w:r>
            <w:r w:rsidRPr="007E237C">
              <w:t xml:space="preserve">given for </w:t>
            </w:r>
            <w:r>
              <w:t xml:space="preserve">writing in their </w:t>
            </w:r>
            <w:r w:rsidRPr="007E237C">
              <w:t xml:space="preserve">Progress </w:t>
            </w:r>
            <w:r>
              <w:t xml:space="preserve">Journal, </w:t>
            </w:r>
            <w:r w:rsidRPr="007E237C">
              <w:t xml:space="preserve">which </w:t>
            </w:r>
            <w:r>
              <w:t xml:space="preserve">will be </w:t>
            </w:r>
            <w:r w:rsidRPr="007E237C">
              <w:t>handed in at the end</w:t>
            </w:r>
            <w:r>
              <w:t xml:space="preserve"> of the project.</w:t>
            </w:r>
          </w:p>
        </w:tc>
        <w:tc>
          <w:tcPr>
            <w:tcW w:w="2126" w:type="dxa"/>
          </w:tcPr>
          <w:p w:rsidR="00722DDF" w:rsidRPr="007E237C" w:rsidRDefault="00722DDF" w:rsidP="008307FF">
            <w:r w:rsidRPr="007E237C">
              <w:t>“</w:t>
            </w:r>
            <w:r w:rsidRPr="007E237C">
              <w:rPr>
                <w:b/>
              </w:rPr>
              <w:t>as</w:t>
            </w:r>
            <w:r w:rsidRPr="007E237C">
              <w:t>” learning</w:t>
            </w:r>
          </w:p>
        </w:tc>
      </w:tr>
      <w:tr w:rsidR="00722DDF" w:rsidRPr="007E237C" w:rsidTr="008307FF">
        <w:tc>
          <w:tcPr>
            <w:tcW w:w="1571" w:type="dxa"/>
          </w:tcPr>
          <w:p w:rsidR="00722DDF" w:rsidRPr="007E237C" w:rsidRDefault="00722DDF" w:rsidP="008307FF">
            <w:pPr>
              <w:rPr>
                <w:b/>
              </w:rPr>
            </w:pPr>
            <w:r w:rsidRPr="007E237C">
              <w:rPr>
                <w:b/>
              </w:rPr>
              <w:t>Day 3 (takes place one week after Day 2)</w:t>
            </w:r>
          </w:p>
          <w:p w:rsidR="00722DDF" w:rsidRPr="007E237C" w:rsidRDefault="00722DDF" w:rsidP="008307FF">
            <w:pPr>
              <w:rPr>
                <w:b/>
              </w:rPr>
            </w:pPr>
            <w:r w:rsidRPr="007E237C">
              <w:rPr>
                <w:b/>
              </w:rPr>
              <w:t>(75mins)</w:t>
            </w:r>
          </w:p>
          <w:p w:rsidR="00722DDF" w:rsidRPr="007E237C" w:rsidRDefault="00722DDF" w:rsidP="008307FF"/>
        </w:tc>
        <w:tc>
          <w:tcPr>
            <w:tcW w:w="3640" w:type="dxa"/>
          </w:tcPr>
          <w:p w:rsidR="00722DDF" w:rsidRPr="007E237C" w:rsidRDefault="00722DDF" w:rsidP="008307FF">
            <w:pPr>
              <w:rPr>
                <w:b/>
              </w:rPr>
            </w:pPr>
            <w:r w:rsidRPr="007E237C">
              <w:rPr>
                <w:b/>
              </w:rPr>
              <w:t>Presentations</w:t>
            </w:r>
            <w:r w:rsidRPr="007E237C">
              <w:t>.</w:t>
            </w:r>
            <w:r>
              <w:t xml:space="preserve"> </w:t>
            </w:r>
            <w:r w:rsidRPr="007E237C">
              <w:t xml:space="preserve"> All groups will have approximately 10-15 minutes to present their topic to the whole class. Each group will be evaluated by their peers and will also have a chance to perform a self-assessment.</w:t>
            </w:r>
          </w:p>
        </w:tc>
        <w:tc>
          <w:tcPr>
            <w:tcW w:w="3828" w:type="dxa"/>
          </w:tcPr>
          <w:p w:rsidR="00722DDF" w:rsidRDefault="00722DDF" w:rsidP="008307FF">
            <w:r>
              <w:t xml:space="preserve">1) Peer Evaluation </w:t>
            </w:r>
          </w:p>
          <w:p w:rsidR="00722DDF" w:rsidRDefault="00722DDF" w:rsidP="008307FF"/>
          <w:p w:rsidR="00722DDF" w:rsidRPr="007E237C" w:rsidRDefault="00722DDF" w:rsidP="008307FF">
            <w:r>
              <w:t>2) Exit ticket questions</w:t>
            </w:r>
          </w:p>
        </w:tc>
        <w:tc>
          <w:tcPr>
            <w:tcW w:w="2880" w:type="dxa"/>
          </w:tcPr>
          <w:p w:rsidR="00722DDF" w:rsidRPr="007E237C" w:rsidRDefault="00722DDF" w:rsidP="00722DDF">
            <w:pPr>
              <w:numPr>
                <w:ilvl w:val="0"/>
                <w:numId w:val="15"/>
              </w:numPr>
              <w:tabs>
                <w:tab w:val="clear" w:pos="720"/>
              </w:tabs>
              <w:ind w:left="252" w:hanging="252"/>
            </w:pPr>
            <w:r w:rsidRPr="007E237C">
              <w:t xml:space="preserve">Peer </w:t>
            </w:r>
            <w:r>
              <w:t>E</w:t>
            </w:r>
            <w:r w:rsidRPr="007E237C">
              <w:t>valuation</w:t>
            </w:r>
          </w:p>
          <w:p w:rsidR="00722DDF" w:rsidRPr="007E237C" w:rsidRDefault="00722DDF" w:rsidP="00722DDF">
            <w:pPr>
              <w:numPr>
                <w:ilvl w:val="0"/>
                <w:numId w:val="15"/>
              </w:numPr>
              <w:tabs>
                <w:tab w:val="clear" w:pos="720"/>
              </w:tabs>
              <w:ind w:left="252" w:hanging="252"/>
            </w:pPr>
            <w:r w:rsidRPr="007E237C">
              <w:t>Exit ticket questions</w:t>
            </w:r>
          </w:p>
          <w:p w:rsidR="00722DDF" w:rsidRPr="007E237C" w:rsidRDefault="00722DDF" w:rsidP="00722DDF">
            <w:pPr>
              <w:numPr>
                <w:ilvl w:val="0"/>
                <w:numId w:val="15"/>
              </w:numPr>
              <w:tabs>
                <w:tab w:val="clear" w:pos="720"/>
              </w:tabs>
              <w:ind w:left="252" w:hanging="252"/>
            </w:pPr>
            <w:r w:rsidRPr="007E237C">
              <w:t xml:space="preserve">1 page summary hand-out to be given </w:t>
            </w:r>
            <w:r>
              <w:t>to the</w:t>
            </w:r>
            <w:r w:rsidRPr="007E237C">
              <w:t xml:space="preserve"> class after</w:t>
            </w:r>
            <w:r>
              <w:t xml:space="preserve"> their </w:t>
            </w:r>
            <w:r w:rsidRPr="007E237C">
              <w:t xml:space="preserve">presentation. </w:t>
            </w:r>
            <w:r>
              <w:t xml:space="preserve"> The h</w:t>
            </w:r>
            <w:r w:rsidRPr="007E237C">
              <w:t>andout</w:t>
            </w:r>
            <w:r>
              <w:t xml:space="preserve"> is</w:t>
            </w:r>
            <w:r w:rsidRPr="007E237C">
              <w:t xml:space="preserve"> to be specific to group’s focus</w:t>
            </w:r>
          </w:p>
          <w:p w:rsidR="00722DDF" w:rsidRPr="007E237C" w:rsidRDefault="00722DDF" w:rsidP="00722DDF">
            <w:pPr>
              <w:numPr>
                <w:ilvl w:val="0"/>
                <w:numId w:val="15"/>
              </w:numPr>
              <w:tabs>
                <w:tab w:val="clear" w:pos="720"/>
              </w:tabs>
              <w:ind w:left="252" w:hanging="252"/>
            </w:pPr>
            <w:r>
              <w:t>Chart of Consulted Resources</w:t>
            </w:r>
          </w:p>
          <w:p w:rsidR="00722DDF" w:rsidRPr="007E237C" w:rsidRDefault="00722DDF" w:rsidP="00722DDF">
            <w:pPr>
              <w:numPr>
                <w:ilvl w:val="0"/>
                <w:numId w:val="15"/>
              </w:numPr>
              <w:tabs>
                <w:tab w:val="clear" w:pos="720"/>
              </w:tabs>
              <w:ind w:left="252" w:hanging="252"/>
            </w:pPr>
            <w:r w:rsidRPr="007E237C">
              <w:t>Progress Journals</w:t>
            </w:r>
          </w:p>
        </w:tc>
        <w:tc>
          <w:tcPr>
            <w:tcW w:w="2126" w:type="dxa"/>
          </w:tcPr>
          <w:p w:rsidR="00722DDF" w:rsidRPr="007E237C" w:rsidRDefault="00722DDF" w:rsidP="008307FF">
            <w:r w:rsidRPr="007E237C">
              <w:t>“</w:t>
            </w:r>
            <w:r w:rsidRPr="007E237C">
              <w:rPr>
                <w:b/>
              </w:rPr>
              <w:t>of</w:t>
            </w:r>
            <w:r w:rsidRPr="007E237C">
              <w:t>” learning</w:t>
            </w:r>
          </w:p>
        </w:tc>
      </w:tr>
    </w:tbl>
    <w:p w:rsidR="00722DDF" w:rsidRDefault="00722DDF" w:rsidP="00722DDF">
      <w:pPr>
        <w:rPr>
          <w:b/>
          <w:u w:val="single"/>
        </w:rPr>
        <w:sectPr w:rsidR="00722DDF" w:rsidSect="00125359">
          <w:pgSz w:w="15840" w:h="12240" w:orient="landscape"/>
          <w:pgMar w:top="360" w:right="907" w:bottom="360" w:left="1440" w:header="720" w:footer="720" w:gutter="0"/>
          <w:cols w:space="720"/>
          <w:docGrid w:linePitch="360"/>
        </w:sectPr>
      </w:pPr>
    </w:p>
    <w:p w:rsidR="00722DDF" w:rsidRDefault="00722DDF" w:rsidP="00722DDF">
      <w:r w:rsidRPr="00960130">
        <w:rPr>
          <w:b/>
          <w:u w:val="single"/>
        </w:rPr>
        <w:t>5) General Hand-out</w:t>
      </w:r>
    </w:p>
    <w:p w:rsidR="00722DDF" w:rsidRDefault="00722DDF" w:rsidP="00722DDF"/>
    <w:p w:rsidR="00722DDF" w:rsidRDefault="00722DDF" w:rsidP="00722DDF">
      <w:pPr>
        <w:jc w:val="both"/>
      </w:pPr>
      <w:r>
        <w:t>For this culminating activity to the Structure and Properties of Matter unit, you will have the opportunity to choose to perform one activity and presentation out of a list of 7 options.  As well, you will have the option to work on this project solo or as part of a duo!</w:t>
      </w:r>
    </w:p>
    <w:p w:rsidR="00722DDF" w:rsidRDefault="00722DDF" w:rsidP="00722DDF">
      <w:pPr>
        <w:jc w:val="both"/>
      </w:pPr>
    </w:p>
    <w:p w:rsidR="00722DDF" w:rsidRDefault="00722DDF" w:rsidP="00722DDF">
      <w:pPr>
        <w:jc w:val="both"/>
      </w:pPr>
      <w:r>
        <w:t xml:space="preserve">However, regardless of the option you select, you must make a clear link to what we have studied in class by including </w:t>
      </w:r>
      <w:r>
        <w:rPr>
          <w:u w:val="single"/>
        </w:rPr>
        <w:t>AT LEAST</w:t>
      </w:r>
      <w:r>
        <w:t xml:space="preserve"> 2 of the following topics in your presentation:</w:t>
      </w:r>
    </w:p>
    <w:p w:rsidR="00722DDF" w:rsidRPr="007E237C" w:rsidRDefault="00722DDF" w:rsidP="00722DDF">
      <w:pPr>
        <w:numPr>
          <w:ilvl w:val="0"/>
          <w:numId w:val="20"/>
        </w:numPr>
        <w:jc w:val="both"/>
      </w:pPr>
      <w:r w:rsidRPr="007E237C">
        <w:t>Quantum Mechanics</w:t>
      </w:r>
    </w:p>
    <w:p w:rsidR="00722DDF" w:rsidRPr="007E237C" w:rsidRDefault="00722DDF" w:rsidP="00722DDF">
      <w:pPr>
        <w:numPr>
          <w:ilvl w:val="0"/>
          <w:numId w:val="20"/>
        </w:numPr>
        <w:jc w:val="both"/>
      </w:pPr>
      <w:r w:rsidRPr="007E237C">
        <w:t>VSEPR Theory</w:t>
      </w:r>
    </w:p>
    <w:p w:rsidR="00722DDF" w:rsidRPr="007E237C" w:rsidRDefault="00722DDF" w:rsidP="00722DDF">
      <w:pPr>
        <w:numPr>
          <w:ilvl w:val="0"/>
          <w:numId w:val="20"/>
        </w:numPr>
        <w:jc w:val="both"/>
      </w:pPr>
      <w:r w:rsidRPr="007E237C">
        <w:t xml:space="preserve">Electronic </w:t>
      </w:r>
      <w:r>
        <w:t>C</w:t>
      </w:r>
      <w:r w:rsidRPr="007E237C">
        <w:t>onfigurations</w:t>
      </w:r>
    </w:p>
    <w:p w:rsidR="00722DDF" w:rsidRPr="007E237C" w:rsidRDefault="00722DDF" w:rsidP="00722DDF">
      <w:pPr>
        <w:numPr>
          <w:ilvl w:val="0"/>
          <w:numId w:val="20"/>
        </w:numPr>
        <w:jc w:val="both"/>
      </w:pPr>
      <w:r w:rsidRPr="007E237C">
        <w:t>Intra-molecular Bonds</w:t>
      </w:r>
    </w:p>
    <w:p w:rsidR="00722DDF" w:rsidRPr="007E237C" w:rsidRDefault="00722DDF" w:rsidP="00722DDF">
      <w:pPr>
        <w:numPr>
          <w:ilvl w:val="0"/>
          <w:numId w:val="20"/>
        </w:numPr>
        <w:jc w:val="both"/>
      </w:pPr>
      <w:r w:rsidRPr="007E237C">
        <w:t>Inter-molecular Bonds</w:t>
      </w:r>
    </w:p>
    <w:p w:rsidR="00722DDF" w:rsidRDefault="00722DDF" w:rsidP="00722DDF">
      <w:pPr>
        <w:numPr>
          <w:ilvl w:val="0"/>
          <w:numId w:val="20"/>
        </w:numPr>
        <w:jc w:val="both"/>
      </w:pPr>
      <w:r w:rsidRPr="007E237C">
        <w:t>Properties of Solids &amp; Liquids</w:t>
      </w:r>
    </w:p>
    <w:p w:rsidR="00722DDF" w:rsidRDefault="00722DDF" w:rsidP="00722DDF"/>
    <w:p w:rsidR="00722DDF" w:rsidRDefault="00722DDF" w:rsidP="00722DDF">
      <w:pPr>
        <w:jc w:val="center"/>
      </w:pPr>
      <w:r>
        <w:t>The method of presenting will be left to your discretion, although feel free to consult me if you have any questions.</w:t>
      </w:r>
    </w:p>
    <w:p w:rsidR="00722DDF" w:rsidRDefault="00722DDF" w:rsidP="00722DDF">
      <w:pPr>
        <w:jc w:val="center"/>
      </w:pPr>
    </w:p>
    <w:p w:rsidR="00722DDF" w:rsidRDefault="00722DDF" w:rsidP="00722DDF">
      <w:pPr>
        <w:jc w:val="center"/>
      </w:pPr>
      <w:r>
        <w:t xml:space="preserve">I expect every presentation to last </w:t>
      </w:r>
      <w:r>
        <w:rPr>
          <w:u w:val="single"/>
        </w:rPr>
        <w:t>between 10 and 15 minutes</w:t>
      </w:r>
      <w:r>
        <w:t>.</w:t>
      </w:r>
    </w:p>
    <w:p w:rsidR="00722DDF" w:rsidRDefault="00722DDF" w:rsidP="00722DDF">
      <w:pPr>
        <w:jc w:val="center"/>
      </w:pPr>
    </w:p>
    <w:p w:rsidR="00722DDF" w:rsidRDefault="00722DDF" w:rsidP="00722DDF">
      <w:pPr>
        <w:jc w:val="both"/>
      </w:pPr>
      <w:r>
        <w:t>As well, you will be asked to keep a personal Progress Journal that you will hand in on the day of your presentation.  You are expected to write in this journal every day and comment on the progress of your activity, any challenges you’ve encountered and how you have surpassed them (or plan to) and any details you still need to iron out.  This journal will only be read by me, so feel free to include any reservations, frustrations or, on the opposite end of the spectrum, any positive comments you care to.</w:t>
      </w:r>
    </w:p>
    <w:p w:rsidR="00722DDF" w:rsidRDefault="00722DDF" w:rsidP="00722DDF">
      <w:pPr>
        <w:jc w:val="both"/>
      </w:pPr>
    </w:p>
    <w:p w:rsidR="00722DDF" w:rsidRDefault="00722DDF" w:rsidP="00722DDF">
      <w:pPr>
        <w:jc w:val="both"/>
      </w:pPr>
      <w:r>
        <w:t>I will also ask you to fill out a variety of forms, charts and assessments throughout the duration of the project as well.  So don’t be surprised.</w:t>
      </w:r>
    </w:p>
    <w:p w:rsidR="00722DDF" w:rsidRDefault="00722DDF" w:rsidP="00722DDF">
      <w:pPr>
        <w:jc w:val="both"/>
      </w:pPr>
    </w:p>
    <w:p w:rsidR="00722DDF" w:rsidRDefault="00722DDF" w:rsidP="00722DDF">
      <w:pPr>
        <w:jc w:val="both"/>
      </w:pPr>
      <w:r>
        <w:t xml:space="preserve">Once you have selected the activity you would like to undertake, you will be given an additional form with questions specific to that activity.  This form is to be completed by you (or your partner if you work in pairs) and submitted to me.  This form will be copied and distributed to your classmates after your presentation as a memory-helper for the important details of your presentation. </w:t>
      </w:r>
    </w:p>
    <w:p w:rsidR="00722DDF" w:rsidRDefault="00722DDF" w:rsidP="00722DDF">
      <w:pPr>
        <w:jc w:val="both"/>
      </w:pPr>
    </w:p>
    <w:p w:rsidR="00722DDF" w:rsidRDefault="00722DDF" w:rsidP="00722DDF">
      <w:pPr>
        <w:jc w:val="center"/>
      </w:pPr>
      <w:r>
        <w:t>Work well together, see me with any questions and have fun!</w:t>
      </w:r>
    </w:p>
    <w:p w:rsidR="00722DDF" w:rsidRDefault="00722DDF" w:rsidP="00722DDF">
      <w:pPr>
        <w:jc w:val="both"/>
      </w:pPr>
    </w:p>
    <w:p w:rsidR="00722DDF" w:rsidRPr="00960130" w:rsidRDefault="00722DDF" w:rsidP="00722DDF">
      <w:pPr>
        <w:jc w:val="both"/>
      </w:pPr>
      <w:r>
        <w:rPr>
          <w:b/>
          <w:sz w:val="36"/>
          <w:szCs w:val="36"/>
        </w:rPr>
        <w:br w:type="page"/>
      </w:r>
      <w:r w:rsidRPr="00423268">
        <w:rPr>
          <w:b/>
          <w:sz w:val="36"/>
          <w:szCs w:val="36"/>
        </w:rPr>
        <w:t>Mechanic</w:t>
      </w:r>
      <w:r>
        <w:rPr>
          <w:b/>
          <w:sz w:val="36"/>
          <w:szCs w:val="36"/>
        </w:rPr>
        <w:t>’</w:t>
      </w:r>
      <w:r w:rsidRPr="00423268">
        <w:rPr>
          <w:b/>
          <w:sz w:val="36"/>
          <w:szCs w:val="36"/>
        </w:rPr>
        <w:t>s Shop</w:t>
      </w:r>
      <w:r>
        <w:rPr>
          <w:b/>
        </w:rPr>
        <w:tab/>
      </w:r>
      <w:r>
        <w:rPr>
          <w:b/>
        </w:rPr>
        <w:tab/>
      </w:r>
      <w:r w:rsidRPr="00423268">
        <w:rPr>
          <w:b/>
        </w:rPr>
        <w:t>Names of group members: ____________</w:t>
      </w:r>
      <w:r>
        <w:rPr>
          <w:b/>
        </w:rPr>
        <w:t xml:space="preserve"> </w:t>
      </w:r>
      <w:r>
        <w:rPr>
          <w:b/>
        </w:rPr>
        <w:tab/>
      </w:r>
      <w:r>
        <w:rPr>
          <w:b/>
        </w:rPr>
        <w:tab/>
      </w:r>
      <w:r>
        <w:rPr>
          <w:b/>
        </w:rPr>
        <w:tab/>
        <w:t>__________________</w:t>
      </w:r>
      <w:r w:rsidRPr="00423268">
        <w:rPr>
          <w:b/>
        </w:rPr>
        <w:br/>
      </w:r>
      <w:r>
        <w:rPr>
          <w:b/>
          <w:noProof/>
          <w:u w:val="single"/>
          <w:lang w:eastAsia="en-CA"/>
        </w:rPr>
        <w:drawing>
          <wp:inline distT="0" distB="0" distL="0" distR="0">
            <wp:extent cx="2686050" cy="1514475"/>
            <wp:effectExtent l="19050" t="0" r="0" b="0"/>
            <wp:docPr id="1" name="Picture 1" descr="C:\Documents and Settings\pisanpet\Local Settings\Temporary Internet Files\Content.IE5\08QJ393P\MC9000243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isanpet\Local Settings\Temporary Internet Files\Content.IE5\08QJ393P\MC900024380[1].wmf"/>
                    <pic:cNvPicPr>
                      <a:picLocks noChangeAspect="1" noChangeArrowheads="1"/>
                    </pic:cNvPicPr>
                  </pic:nvPicPr>
                  <pic:blipFill>
                    <a:blip r:embed="rId13" cstate="print"/>
                    <a:srcRect/>
                    <a:stretch>
                      <a:fillRect/>
                    </a:stretch>
                  </pic:blipFill>
                  <pic:spPr bwMode="auto">
                    <a:xfrm>
                      <a:off x="0" y="0"/>
                      <a:ext cx="2686050" cy="1514475"/>
                    </a:xfrm>
                    <a:prstGeom prst="rect">
                      <a:avLst/>
                    </a:prstGeom>
                    <a:noFill/>
                    <a:ln w="9525">
                      <a:noFill/>
                      <a:miter lim="800000"/>
                      <a:headEnd/>
                      <a:tailEnd/>
                    </a:ln>
                  </pic:spPr>
                </pic:pic>
              </a:graphicData>
            </a:graphic>
          </wp:inline>
        </w:drawing>
      </w:r>
      <w:r>
        <w:rPr>
          <w:b/>
          <w:noProof/>
          <w:u w:val="single"/>
          <w:lang w:eastAsia="en-CA"/>
        </w:rPr>
        <w:drawing>
          <wp:inline distT="0" distB="0" distL="0" distR="0">
            <wp:extent cx="1828800" cy="1276350"/>
            <wp:effectExtent l="19050" t="0" r="0" b="0"/>
            <wp:docPr id="2" name="Picture 3" descr="C:\Documents and Settings\pisanpet\Local Settings\Temporary Internet Files\Content.IE5\08QJ393P\MC90028176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pisanpet\Local Settings\Temporary Internet Files\Content.IE5\08QJ393P\MC900281764[1].wmf"/>
                    <pic:cNvPicPr>
                      <a:picLocks noChangeAspect="1" noChangeArrowheads="1"/>
                    </pic:cNvPicPr>
                  </pic:nvPicPr>
                  <pic:blipFill>
                    <a:blip r:embed="rId14" cstate="print"/>
                    <a:srcRect/>
                    <a:stretch>
                      <a:fillRect/>
                    </a:stretch>
                  </pic:blipFill>
                  <pic:spPr bwMode="auto">
                    <a:xfrm>
                      <a:off x="0" y="0"/>
                      <a:ext cx="1828800" cy="1276350"/>
                    </a:xfrm>
                    <a:prstGeom prst="rect">
                      <a:avLst/>
                    </a:prstGeom>
                    <a:noFill/>
                    <a:ln w="9525">
                      <a:noFill/>
                      <a:miter lim="800000"/>
                      <a:headEnd/>
                      <a:tailEnd/>
                    </a:ln>
                  </pic:spPr>
                </pic:pic>
              </a:graphicData>
            </a:graphic>
          </wp:inline>
        </w:drawing>
      </w:r>
      <w:r>
        <w:rPr>
          <w:b/>
          <w:noProof/>
          <w:u w:val="single"/>
        </w:rPr>
        <w:t xml:space="preserve">                       </w:t>
      </w:r>
      <w:r>
        <w:rPr>
          <w:b/>
          <w:noProof/>
          <w:u w:val="single"/>
          <w:lang w:eastAsia="en-CA"/>
        </w:rPr>
        <w:drawing>
          <wp:inline distT="0" distB="0" distL="0" distR="0">
            <wp:extent cx="895350" cy="542925"/>
            <wp:effectExtent l="19050" t="0" r="0" b="0"/>
            <wp:docPr id="3" name="Picture 4" descr="C:\Documents and Settings\pisanpet\Local Settings\Temporary Internet Files\Content.IE5\QSA24HG6\MC9002306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pisanpet\Local Settings\Temporary Internet Files\Content.IE5\QSA24HG6\MC900230608[1].wmf"/>
                    <pic:cNvPicPr>
                      <a:picLocks noChangeAspect="1" noChangeArrowheads="1"/>
                    </pic:cNvPicPr>
                  </pic:nvPicPr>
                  <pic:blipFill>
                    <a:blip r:embed="rId15" cstate="print"/>
                    <a:srcRect/>
                    <a:stretch>
                      <a:fillRect/>
                    </a:stretch>
                  </pic:blipFill>
                  <pic:spPr bwMode="auto">
                    <a:xfrm>
                      <a:off x="0" y="0"/>
                      <a:ext cx="895350" cy="542925"/>
                    </a:xfrm>
                    <a:prstGeom prst="rect">
                      <a:avLst/>
                    </a:prstGeom>
                    <a:noFill/>
                    <a:ln w="9525">
                      <a:noFill/>
                      <a:miter lim="800000"/>
                      <a:headEnd/>
                      <a:tailEnd/>
                    </a:ln>
                  </pic:spPr>
                </pic:pic>
              </a:graphicData>
            </a:graphic>
          </wp:inline>
        </w:drawing>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2"/>
        <w:gridCol w:w="4248"/>
        <w:gridCol w:w="2160"/>
        <w:gridCol w:w="3528"/>
      </w:tblGrid>
      <w:tr w:rsidR="00722DDF" w:rsidRPr="00765B5D" w:rsidTr="008307FF">
        <w:tc>
          <w:tcPr>
            <w:tcW w:w="4212" w:type="dxa"/>
            <w:shd w:val="pct10" w:color="auto" w:fill="auto"/>
          </w:tcPr>
          <w:p w:rsidR="00722DDF" w:rsidRPr="00057AE5" w:rsidRDefault="00722DDF" w:rsidP="008307FF">
            <w:pPr>
              <w:rPr>
                <w:b/>
              </w:rPr>
            </w:pPr>
            <w:r w:rsidRPr="00057AE5">
              <w:rPr>
                <w:b/>
              </w:rPr>
              <w:t>Question</w:t>
            </w:r>
          </w:p>
        </w:tc>
        <w:tc>
          <w:tcPr>
            <w:tcW w:w="4248" w:type="dxa"/>
            <w:shd w:val="pct10" w:color="auto" w:fill="auto"/>
          </w:tcPr>
          <w:p w:rsidR="00722DDF" w:rsidRPr="00057AE5" w:rsidRDefault="00722DDF" w:rsidP="008307FF">
            <w:pPr>
              <w:rPr>
                <w:b/>
              </w:rPr>
            </w:pPr>
            <w:r w:rsidRPr="00057AE5">
              <w:rPr>
                <w:b/>
              </w:rPr>
              <w:t>Answer</w:t>
            </w:r>
          </w:p>
        </w:tc>
        <w:tc>
          <w:tcPr>
            <w:tcW w:w="2160" w:type="dxa"/>
            <w:shd w:val="pct10" w:color="auto" w:fill="auto"/>
          </w:tcPr>
          <w:p w:rsidR="00722DDF" w:rsidRPr="00057AE5" w:rsidRDefault="00722DDF" w:rsidP="008307FF">
            <w:pPr>
              <w:rPr>
                <w:b/>
              </w:rPr>
            </w:pPr>
            <w:r w:rsidRPr="00057AE5">
              <w:rPr>
                <w:b/>
              </w:rPr>
              <w:t>Resource where answer was obtained</w:t>
            </w:r>
          </w:p>
        </w:tc>
        <w:tc>
          <w:tcPr>
            <w:tcW w:w="3528" w:type="dxa"/>
            <w:shd w:val="pct10" w:color="auto" w:fill="auto"/>
          </w:tcPr>
          <w:p w:rsidR="00722DDF" w:rsidRPr="00057AE5" w:rsidRDefault="00722DDF" w:rsidP="008307FF">
            <w:pPr>
              <w:rPr>
                <w:b/>
              </w:rPr>
            </w:pPr>
            <w:r w:rsidRPr="00057AE5">
              <w:rPr>
                <w:b/>
              </w:rPr>
              <w:t>Ideas for the presentation</w:t>
            </w:r>
          </w:p>
        </w:tc>
      </w:tr>
      <w:tr w:rsidR="00722DDF" w:rsidRPr="00765B5D" w:rsidTr="008307FF">
        <w:tc>
          <w:tcPr>
            <w:tcW w:w="4212" w:type="dxa"/>
          </w:tcPr>
          <w:p w:rsidR="00722DDF" w:rsidRPr="00057AE5" w:rsidRDefault="00722DDF" w:rsidP="00722DDF">
            <w:pPr>
              <w:pStyle w:val="ListParagraph"/>
              <w:numPr>
                <w:ilvl w:val="0"/>
                <w:numId w:val="22"/>
              </w:numPr>
              <w:ind w:left="0" w:firstLine="0"/>
              <w:rPr>
                <w:b/>
              </w:rPr>
            </w:pPr>
            <w:r w:rsidRPr="00057AE5">
              <w:rPr>
                <w:b/>
              </w:rPr>
              <w:t xml:space="preserve">Where is a </w:t>
            </w:r>
            <w:r>
              <w:rPr>
                <w:b/>
              </w:rPr>
              <w:t>m</w:t>
            </w:r>
            <w:r w:rsidRPr="00057AE5">
              <w:rPr>
                <w:b/>
              </w:rPr>
              <w:t>echanic</w:t>
            </w:r>
            <w:r>
              <w:rPr>
                <w:b/>
              </w:rPr>
              <w:t>’</w:t>
            </w:r>
            <w:r w:rsidRPr="00057AE5">
              <w:rPr>
                <w:b/>
              </w:rPr>
              <w:t>s shop you can visit and / or call to interview the owner or worker?</w:t>
            </w:r>
          </w:p>
          <w:p w:rsidR="00722DDF" w:rsidRPr="00057AE5" w:rsidRDefault="00722DDF" w:rsidP="008307FF">
            <w:pPr>
              <w:pStyle w:val="ListParagraph"/>
              <w:ind w:left="0"/>
              <w:rPr>
                <w:b/>
              </w:rPr>
            </w:pPr>
          </w:p>
        </w:tc>
        <w:tc>
          <w:tcPr>
            <w:tcW w:w="4248" w:type="dxa"/>
          </w:tcPr>
          <w:p w:rsidR="00722DDF" w:rsidRPr="00765B5D" w:rsidRDefault="00722DDF" w:rsidP="008307FF"/>
        </w:tc>
        <w:tc>
          <w:tcPr>
            <w:tcW w:w="2160" w:type="dxa"/>
          </w:tcPr>
          <w:p w:rsidR="00722DDF" w:rsidRPr="00765B5D" w:rsidRDefault="00722DDF" w:rsidP="008307FF"/>
        </w:tc>
        <w:tc>
          <w:tcPr>
            <w:tcW w:w="3528" w:type="dxa"/>
          </w:tcPr>
          <w:p w:rsidR="00722DDF" w:rsidRPr="00765B5D" w:rsidRDefault="00722DDF" w:rsidP="008307FF"/>
        </w:tc>
      </w:tr>
      <w:tr w:rsidR="00722DDF" w:rsidRPr="00765B5D" w:rsidTr="008307FF">
        <w:tc>
          <w:tcPr>
            <w:tcW w:w="4212" w:type="dxa"/>
          </w:tcPr>
          <w:p w:rsidR="00722DDF" w:rsidRPr="00057AE5" w:rsidRDefault="00722DDF" w:rsidP="00722DDF">
            <w:pPr>
              <w:pStyle w:val="ListParagraph"/>
              <w:numPr>
                <w:ilvl w:val="0"/>
                <w:numId w:val="22"/>
              </w:numPr>
              <w:ind w:left="0" w:firstLine="0"/>
              <w:rPr>
                <w:b/>
              </w:rPr>
            </w:pPr>
            <w:r w:rsidRPr="00057AE5">
              <w:rPr>
                <w:b/>
              </w:rPr>
              <w:t>What types of chemicals are discussed in your presentation? i.e. motor oil, gasoline, brake fluid, etc.</w:t>
            </w:r>
          </w:p>
          <w:p w:rsidR="00722DDF" w:rsidRPr="00057AE5" w:rsidRDefault="00722DDF" w:rsidP="008307FF">
            <w:pPr>
              <w:pStyle w:val="ListParagraph"/>
              <w:ind w:left="0"/>
              <w:rPr>
                <w:b/>
              </w:rPr>
            </w:pPr>
          </w:p>
        </w:tc>
        <w:tc>
          <w:tcPr>
            <w:tcW w:w="4248" w:type="dxa"/>
          </w:tcPr>
          <w:p w:rsidR="00722DDF" w:rsidRPr="00765B5D" w:rsidRDefault="00722DDF" w:rsidP="008307FF"/>
        </w:tc>
        <w:tc>
          <w:tcPr>
            <w:tcW w:w="2160" w:type="dxa"/>
          </w:tcPr>
          <w:p w:rsidR="00722DDF" w:rsidRPr="00765B5D" w:rsidRDefault="00722DDF" w:rsidP="008307FF"/>
        </w:tc>
        <w:tc>
          <w:tcPr>
            <w:tcW w:w="3528" w:type="dxa"/>
          </w:tcPr>
          <w:p w:rsidR="00722DDF" w:rsidRPr="00765B5D" w:rsidRDefault="00722DDF" w:rsidP="008307FF"/>
        </w:tc>
      </w:tr>
      <w:tr w:rsidR="00722DDF" w:rsidRPr="00765B5D" w:rsidTr="008307FF">
        <w:tc>
          <w:tcPr>
            <w:tcW w:w="4212" w:type="dxa"/>
          </w:tcPr>
          <w:p w:rsidR="00722DDF" w:rsidRPr="00057AE5" w:rsidRDefault="00722DDF" w:rsidP="00722DDF">
            <w:pPr>
              <w:pStyle w:val="ListParagraph"/>
              <w:numPr>
                <w:ilvl w:val="0"/>
                <w:numId w:val="22"/>
              </w:numPr>
              <w:ind w:left="0" w:firstLine="0"/>
              <w:rPr>
                <w:b/>
              </w:rPr>
            </w:pPr>
            <w:r w:rsidRPr="00057AE5">
              <w:rPr>
                <w:b/>
              </w:rPr>
              <w:t>What are the molecular formulas of the key chemicals used or discussed?</w:t>
            </w:r>
          </w:p>
          <w:p w:rsidR="00722DDF" w:rsidRPr="00057AE5" w:rsidRDefault="00722DDF" w:rsidP="008307FF">
            <w:pPr>
              <w:rPr>
                <w:b/>
              </w:rPr>
            </w:pPr>
          </w:p>
        </w:tc>
        <w:tc>
          <w:tcPr>
            <w:tcW w:w="4248" w:type="dxa"/>
          </w:tcPr>
          <w:p w:rsidR="00722DDF" w:rsidRPr="00765B5D" w:rsidRDefault="00722DDF" w:rsidP="008307FF"/>
        </w:tc>
        <w:tc>
          <w:tcPr>
            <w:tcW w:w="2160" w:type="dxa"/>
          </w:tcPr>
          <w:p w:rsidR="00722DDF" w:rsidRPr="00765B5D" w:rsidRDefault="00722DDF" w:rsidP="008307FF"/>
        </w:tc>
        <w:tc>
          <w:tcPr>
            <w:tcW w:w="3528" w:type="dxa"/>
          </w:tcPr>
          <w:p w:rsidR="00722DDF" w:rsidRPr="00765B5D" w:rsidRDefault="00722DDF" w:rsidP="008307FF"/>
        </w:tc>
      </w:tr>
      <w:tr w:rsidR="00722DDF" w:rsidRPr="00765B5D" w:rsidTr="008307FF">
        <w:tc>
          <w:tcPr>
            <w:tcW w:w="4212" w:type="dxa"/>
          </w:tcPr>
          <w:p w:rsidR="00722DDF" w:rsidRPr="00057AE5" w:rsidRDefault="00722DDF" w:rsidP="00722DDF">
            <w:pPr>
              <w:pStyle w:val="ListParagraph"/>
              <w:numPr>
                <w:ilvl w:val="0"/>
                <w:numId w:val="22"/>
              </w:numPr>
              <w:ind w:left="0" w:firstLine="0"/>
              <w:rPr>
                <w:b/>
              </w:rPr>
            </w:pPr>
            <w:r w:rsidRPr="00057AE5">
              <w:rPr>
                <w:b/>
              </w:rPr>
              <w:t>Justify the formulas using VSPER theory and Lewis structures</w:t>
            </w:r>
          </w:p>
          <w:p w:rsidR="00722DDF" w:rsidRPr="00057AE5" w:rsidRDefault="00722DDF" w:rsidP="008307FF">
            <w:pPr>
              <w:rPr>
                <w:b/>
              </w:rPr>
            </w:pPr>
          </w:p>
          <w:p w:rsidR="00722DDF" w:rsidRPr="00057AE5" w:rsidRDefault="00722DDF" w:rsidP="008307FF">
            <w:pPr>
              <w:rPr>
                <w:b/>
              </w:rPr>
            </w:pPr>
          </w:p>
        </w:tc>
        <w:tc>
          <w:tcPr>
            <w:tcW w:w="4248" w:type="dxa"/>
          </w:tcPr>
          <w:p w:rsidR="00722DDF" w:rsidRPr="00765B5D" w:rsidRDefault="00722DDF" w:rsidP="008307FF"/>
        </w:tc>
        <w:tc>
          <w:tcPr>
            <w:tcW w:w="2160" w:type="dxa"/>
          </w:tcPr>
          <w:p w:rsidR="00722DDF" w:rsidRPr="00765B5D" w:rsidRDefault="00722DDF" w:rsidP="008307FF"/>
        </w:tc>
        <w:tc>
          <w:tcPr>
            <w:tcW w:w="3528" w:type="dxa"/>
          </w:tcPr>
          <w:p w:rsidR="00722DDF" w:rsidRPr="00765B5D" w:rsidRDefault="00722DDF" w:rsidP="008307FF"/>
        </w:tc>
      </w:tr>
      <w:tr w:rsidR="00722DDF" w:rsidRPr="00765B5D" w:rsidTr="008307FF">
        <w:tc>
          <w:tcPr>
            <w:tcW w:w="4212" w:type="dxa"/>
          </w:tcPr>
          <w:p w:rsidR="00722DDF" w:rsidRPr="00057AE5" w:rsidRDefault="00722DDF" w:rsidP="00722DDF">
            <w:pPr>
              <w:pStyle w:val="ListParagraph"/>
              <w:numPr>
                <w:ilvl w:val="0"/>
                <w:numId w:val="22"/>
              </w:numPr>
              <w:ind w:left="0" w:firstLine="0"/>
              <w:rPr>
                <w:b/>
              </w:rPr>
            </w:pPr>
            <w:r w:rsidRPr="00057AE5">
              <w:rPr>
                <w:b/>
              </w:rPr>
              <w:t>Based on the molecular structures, what type of chemical bonding do the chemicals possess?</w:t>
            </w:r>
          </w:p>
          <w:p w:rsidR="00722DDF" w:rsidRPr="00057AE5" w:rsidRDefault="00722DDF" w:rsidP="008307FF">
            <w:pPr>
              <w:rPr>
                <w:b/>
              </w:rPr>
            </w:pPr>
          </w:p>
        </w:tc>
        <w:tc>
          <w:tcPr>
            <w:tcW w:w="4248" w:type="dxa"/>
          </w:tcPr>
          <w:p w:rsidR="00722DDF" w:rsidRPr="00765B5D" w:rsidRDefault="00722DDF" w:rsidP="008307FF"/>
        </w:tc>
        <w:tc>
          <w:tcPr>
            <w:tcW w:w="2160" w:type="dxa"/>
          </w:tcPr>
          <w:p w:rsidR="00722DDF" w:rsidRPr="00765B5D" w:rsidRDefault="00722DDF" w:rsidP="008307FF"/>
        </w:tc>
        <w:tc>
          <w:tcPr>
            <w:tcW w:w="3528" w:type="dxa"/>
          </w:tcPr>
          <w:p w:rsidR="00722DDF" w:rsidRPr="00765B5D" w:rsidRDefault="00722DDF" w:rsidP="008307FF"/>
        </w:tc>
      </w:tr>
      <w:tr w:rsidR="00722DDF" w:rsidRPr="00765B5D" w:rsidTr="008307FF">
        <w:tc>
          <w:tcPr>
            <w:tcW w:w="4212" w:type="dxa"/>
          </w:tcPr>
          <w:p w:rsidR="00722DDF" w:rsidRPr="00057AE5" w:rsidRDefault="00722DDF" w:rsidP="00722DDF">
            <w:pPr>
              <w:pStyle w:val="ListParagraph"/>
              <w:numPr>
                <w:ilvl w:val="0"/>
                <w:numId w:val="22"/>
              </w:numPr>
              <w:ind w:left="0" w:firstLine="0"/>
              <w:rPr>
                <w:b/>
              </w:rPr>
            </w:pPr>
            <w:r w:rsidRPr="00057AE5">
              <w:rPr>
                <w:b/>
              </w:rPr>
              <w:t xml:space="preserve">What are careers that would relate to this topic presentation? </w:t>
            </w:r>
          </w:p>
          <w:p w:rsidR="00722DDF" w:rsidRPr="00057AE5" w:rsidRDefault="00722DDF" w:rsidP="008307FF">
            <w:pPr>
              <w:pStyle w:val="ListParagraph"/>
              <w:ind w:left="0"/>
              <w:rPr>
                <w:b/>
              </w:rPr>
            </w:pPr>
          </w:p>
        </w:tc>
        <w:tc>
          <w:tcPr>
            <w:tcW w:w="4248" w:type="dxa"/>
          </w:tcPr>
          <w:p w:rsidR="00722DDF" w:rsidRPr="00765B5D" w:rsidRDefault="00722DDF" w:rsidP="008307FF"/>
        </w:tc>
        <w:tc>
          <w:tcPr>
            <w:tcW w:w="2160" w:type="dxa"/>
          </w:tcPr>
          <w:p w:rsidR="00722DDF" w:rsidRPr="00765B5D" w:rsidRDefault="00722DDF" w:rsidP="008307FF"/>
        </w:tc>
        <w:tc>
          <w:tcPr>
            <w:tcW w:w="3528" w:type="dxa"/>
          </w:tcPr>
          <w:p w:rsidR="00722DDF" w:rsidRPr="00765B5D" w:rsidRDefault="00722DDF" w:rsidP="008307FF"/>
        </w:tc>
      </w:tr>
      <w:tr w:rsidR="00722DDF" w:rsidRPr="00765B5D" w:rsidTr="008307FF">
        <w:tc>
          <w:tcPr>
            <w:tcW w:w="4212" w:type="dxa"/>
          </w:tcPr>
          <w:p w:rsidR="00722DDF" w:rsidRPr="00057AE5" w:rsidRDefault="00722DDF" w:rsidP="00722DDF">
            <w:pPr>
              <w:pStyle w:val="ListParagraph"/>
              <w:numPr>
                <w:ilvl w:val="0"/>
                <w:numId w:val="22"/>
              </w:numPr>
              <w:ind w:left="0" w:firstLine="0"/>
              <w:rPr>
                <w:b/>
              </w:rPr>
            </w:pPr>
            <w:r w:rsidRPr="00057AE5">
              <w:rPr>
                <w:b/>
              </w:rPr>
              <w:t>How does your presentation tie your selected concepts into our society and the application to the real world?</w:t>
            </w:r>
          </w:p>
          <w:p w:rsidR="00722DDF" w:rsidRPr="00057AE5" w:rsidRDefault="00722DDF" w:rsidP="008307FF">
            <w:pPr>
              <w:rPr>
                <w:b/>
              </w:rPr>
            </w:pPr>
          </w:p>
          <w:p w:rsidR="00722DDF" w:rsidRPr="00057AE5" w:rsidRDefault="00722DDF" w:rsidP="008307FF">
            <w:pPr>
              <w:rPr>
                <w:b/>
              </w:rPr>
            </w:pPr>
          </w:p>
        </w:tc>
        <w:tc>
          <w:tcPr>
            <w:tcW w:w="4248" w:type="dxa"/>
          </w:tcPr>
          <w:p w:rsidR="00722DDF" w:rsidRPr="00765B5D" w:rsidRDefault="00722DDF" w:rsidP="008307FF"/>
        </w:tc>
        <w:tc>
          <w:tcPr>
            <w:tcW w:w="2160" w:type="dxa"/>
          </w:tcPr>
          <w:p w:rsidR="00722DDF" w:rsidRPr="00765B5D" w:rsidRDefault="00722DDF" w:rsidP="008307FF"/>
        </w:tc>
        <w:tc>
          <w:tcPr>
            <w:tcW w:w="3528" w:type="dxa"/>
          </w:tcPr>
          <w:p w:rsidR="00722DDF" w:rsidRPr="00765B5D" w:rsidRDefault="00722DDF" w:rsidP="008307FF"/>
        </w:tc>
      </w:tr>
    </w:tbl>
    <w:p w:rsidR="00722DDF" w:rsidRDefault="00722DDF" w:rsidP="00722DDF">
      <w:pPr>
        <w:jc w:val="center"/>
      </w:pPr>
      <w:r>
        <w:rPr>
          <w:b/>
          <w:sz w:val="36"/>
          <w:szCs w:val="36"/>
        </w:rPr>
        <w:t>Cooking Show</w:t>
      </w:r>
      <w:r>
        <w:rPr>
          <w:b/>
        </w:rPr>
        <w:tab/>
      </w:r>
      <w:r>
        <w:rPr>
          <w:b/>
        </w:rPr>
        <w:tab/>
      </w:r>
      <w:r w:rsidRPr="00423268">
        <w:rPr>
          <w:b/>
        </w:rPr>
        <w:t>Names of group members: ____________</w:t>
      </w:r>
      <w:r>
        <w:rPr>
          <w:b/>
        </w:rPr>
        <w:t xml:space="preserve"> </w:t>
      </w:r>
      <w:r>
        <w:rPr>
          <w:b/>
        </w:rPr>
        <w:tab/>
      </w:r>
      <w:r>
        <w:rPr>
          <w:b/>
        </w:rPr>
        <w:tab/>
      </w:r>
      <w:r>
        <w:rPr>
          <w:b/>
        </w:rPr>
        <w:tab/>
        <w:t>__________________</w:t>
      </w:r>
      <w:r w:rsidRPr="00423268">
        <w:rPr>
          <w:b/>
        </w:rPr>
        <w:br/>
      </w:r>
      <w:r>
        <w:rPr>
          <w:b/>
          <w:noProof/>
          <w:u w:val="single"/>
          <w:lang w:eastAsia="en-CA"/>
        </w:rPr>
        <w:drawing>
          <wp:inline distT="0" distB="0" distL="0" distR="0">
            <wp:extent cx="1600200" cy="1085850"/>
            <wp:effectExtent l="19050" t="0" r="0" b="0"/>
            <wp:docPr id="4" name="Picture 6" descr="C:\Documents and Settings\pisanpet\Local Settings\Temporary Internet Files\Content.IE5\67W7FOIZ\MC90028229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pisanpet\Local Settings\Temporary Internet Files\Content.IE5\67W7FOIZ\MC900282294[1].wmf"/>
                    <pic:cNvPicPr>
                      <a:picLocks noChangeAspect="1" noChangeArrowheads="1"/>
                    </pic:cNvPicPr>
                  </pic:nvPicPr>
                  <pic:blipFill>
                    <a:blip r:embed="rId16" cstate="print"/>
                    <a:srcRect/>
                    <a:stretch>
                      <a:fillRect/>
                    </a:stretch>
                  </pic:blipFill>
                  <pic:spPr bwMode="auto">
                    <a:xfrm>
                      <a:off x="0" y="0"/>
                      <a:ext cx="1600200" cy="1085850"/>
                    </a:xfrm>
                    <a:prstGeom prst="rect">
                      <a:avLst/>
                    </a:prstGeom>
                    <a:noFill/>
                    <a:ln w="9525">
                      <a:noFill/>
                      <a:miter lim="800000"/>
                      <a:headEnd/>
                      <a:tailEnd/>
                    </a:ln>
                  </pic:spPr>
                </pic:pic>
              </a:graphicData>
            </a:graphic>
          </wp:inline>
        </w:drawing>
      </w:r>
      <w:r>
        <w:rPr>
          <w:b/>
          <w:noProof/>
          <w:u w:val="single"/>
        </w:rPr>
        <w:t xml:space="preserve">                                       </w:t>
      </w:r>
      <w:r>
        <w:rPr>
          <w:b/>
          <w:noProof/>
          <w:u w:val="single"/>
          <w:lang w:eastAsia="en-CA"/>
        </w:rPr>
        <w:drawing>
          <wp:inline distT="0" distB="0" distL="0" distR="0">
            <wp:extent cx="1781175" cy="981075"/>
            <wp:effectExtent l="19050" t="0" r="9525" b="0"/>
            <wp:docPr id="5" name="Picture 5" descr="C:\Documents and Settings\pisanpet\Local Settings\Temporary Internet Files\Content.IE5\I87HKTQ2\MC9000892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pisanpet\Local Settings\Temporary Internet Files\Content.IE5\I87HKTQ2\MC900089214[1].wmf"/>
                    <pic:cNvPicPr>
                      <a:picLocks noChangeAspect="1" noChangeArrowheads="1"/>
                    </pic:cNvPicPr>
                  </pic:nvPicPr>
                  <pic:blipFill>
                    <a:blip r:embed="rId17" cstate="print"/>
                    <a:srcRect/>
                    <a:stretch>
                      <a:fillRect/>
                    </a:stretch>
                  </pic:blipFill>
                  <pic:spPr bwMode="auto">
                    <a:xfrm>
                      <a:off x="0" y="0"/>
                      <a:ext cx="1781175" cy="981075"/>
                    </a:xfrm>
                    <a:prstGeom prst="rect">
                      <a:avLst/>
                    </a:prstGeom>
                    <a:noFill/>
                    <a:ln w="9525">
                      <a:noFill/>
                      <a:miter lim="800000"/>
                      <a:headEnd/>
                      <a:tailEnd/>
                    </a:ln>
                  </pic:spPr>
                </pic:pic>
              </a:graphicData>
            </a:graphic>
          </wp:inline>
        </w:drawing>
      </w:r>
      <w:r>
        <w:rPr>
          <w:b/>
          <w:noProof/>
          <w:u w:val="single"/>
        </w:rPr>
        <w:t xml:space="preserve">                                                     </w:t>
      </w:r>
      <w:r>
        <w:rPr>
          <w:b/>
          <w:noProof/>
          <w:u w:val="single"/>
          <w:lang w:eastAsia="en-CA"/>
        </w:rPr>
        <w:drawing>
          <wp:inline distT="0" distB="0" distL="0" distR="0">
            <wp:extent cx="1162050" cy="1162050"/>
            <wp:effectExtent l="19050" t="0" r="0" b="0"/>
            <wp:docPr id="6" name="Picture 7" descr="C:\Documents and Settings\pisanpet\Local Settings\Temporary Internet Files\Content.IE5\08QJ393P\MC9003474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pisanpet\Local Settings\Temporary Internet Files\Content.IE5\08QJ393P\MC900347411[1].wmf"/>
                    <pic:cNvPicPr>
                      <a:picLocks noChangeAspect="1" noChangeArrowheads="1"/>
                    </pic:cNvPicPr>
                  </pic:nvPicPr>
                  <pic:blipFill>
                    <a:blip r:embed="rId18" cstate="print"/>
                    <a:srcRect/>
                    <a:stretch>
                      <a:fillRect/>
                    </a:stretch>
                  </pic:blipFill>
                  <pic:spPr bwMode="auto">
                    <a:xfrm>
                      <a:off x="0" y="0"/>
                      <a:ext cx="1162050" cy="1162050"/>
                    </a:xfrm>
                    <a:prstGeom prst="rect">
                      <a:avLst/>
                    </a:prstGeom>
                    <a:noFill/>
                    <a:ln w="9525">
                      <a:noFill/>
                      <a:miter lim="800000"/>
                      <a:headEnd/>
                      <a:tailEnd/>
                    </a:ln>
                  </pic:spPr>
                </pic:pic>
              </a:graphicData>
            </a:graphic>
          </wp:inline>
        </w:drawing>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4248"/>
        <w:gridCol w:w="2160"/>
        <w:gridCol w:w="3780"/>
      </w:tblGrid>
      <w:tr w:rsidR="00722DDF" w:rsidRPr="00765B5D" w:rsidTr="008307FF">
        <w:tc>
          <w:tcPr>
            <w:tcW w:w="3960" w:type="dxa"/>
            <w:shd w:val="pct10" w:color="auto" w:fill="auto"/>
          </w:tcPr>
          <w:p w:rsidR="00722DDF" w:rsidRPr="00057AE5" w:rsidRDefault="00722DDF" w:rsidP="008307FF">
            <w:pPr>
              <w:rPr>
                <w:b/>
              </w:rPr>
            </w:pPr>
            <w:r w:rsidRPr="00057AE5">
              <w:rPr>
                <w:b/>
              </w:rPr>
              <w:t>Question</w:t>
            </w:r>
          </w:p>
        </w:tc>
        <w:tc>
          <w:tcPr>
            <w:tcW w:w="4248" w:type="dxa"/>
            <w:shd w:val="pct10" w:color="auto" w:fill="auto"/>
          </w:tcPr>
          <w:p w:rsidR="00722DDF" w:rsidRPr="00057AE5" w:rsidRDefault="00722DDF" w:rsidP="008307FF">
            <w:pPr>
              <w:rPr>
                <w:b/>
              </w:rPr>
            </w:pPr>
            <w:r w:rsidRPr="00057AE5">
              <w:rPr>
                <w:b/>
              </w:rPr>
              <w:t>Answer</w:t>
            </w:r>
          </w:p>
        </w:tc>
        <w:tc>
          <w:tcPr>
            <w:tcW w:w="2160" w:type="dxa"/>
            <w:shd w:val="pct10" w:color="auto" w:fill="auto"/>
          </w:tcPr>
          <w:p w:rsidR="00722DDF" w:rsidRPr="00057AE5" w:rsidRDefault="00722DDF" w:rsidP="008307FF">
            <w:pPr>
              <w:rPr>
                <w:b/>
              </w:rPr>
            </w:pPr>
            <w:r w:rsidRPr="00057AE5">
              <w:rPr>
                <w:b/>
              </w:rPr>
              <w:t>Resource where answer was obtained</w:t>
            </w:r>
          </w:p>
        </w:tc>
        <w:tc>
          <w:tcPr>
            <w:tcW w:w="3780" w:type="dxa"/>
            <w:shd w:val="pct10" w:color="auto" w:fill="auto"/>
          </w:tcPr>
          <w:p w:rsidR="00722DDF" w:rsidRPr="00057AE5" w:rsidRDefault="00722DDF" w:rsidP="008307FF">
            <w:pPr>
              <w:rPr>
                <w:b/>
              </w:rPr>
            </w:pPr>
            <w:r w:rsidRPr="00057AE5">
              <w:rPr>
                <w:b/>
              </w:rPr>
              <w:t>Ideas for the presentation</w:t>
            </w:r>
          </w:p>
        </w:tc>
      </w:tr>
      <w:tr w:rsidR="00722DDF" w:rsidRPr="00765B5D" w:rsidTr="008307FF">
        <w:tc>
          <w:tcPr>
            <w:tcW w:w="3960" w:type="dxa"/>
          </w:tcPr>
          <w:p w:rsidR="00722DDF" w:rsidRPr="00057AE5" w:rsidRDefault="00722DDF" w:rsidP="00722DDF">
            <w:pPr>
              <w:pStyle w:val="ListParagraph"/>
              <w:numPr>
                <w:ilvl w:val="0"/>
                <w:numId w:val="23"/>
              </w:numPr>
              <w:ind w:left="270" w:hanging="270"/>
              <w:rPr>
                <w:b/>
              </w:rPr>
            </w:pPr>
            <w:r w:rsidRPr="00057AE5">
              <w:rPr>
                <w:b/>
              </w:rPr>
              <w:t>What cooking shows do you watch or can you interview a cook from a show or restaurant?</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3"/>
              </w:numPr>
              <w:ind w:left="270" w:hanging="270"/>
              <w:rPr>
                <w:b/>
              </w:rPr>
            </w:pPr>
            <w:r w:rsidRPr="00057AE5">
              <w:rPr>
                <w:b/>
              </w:rPr>
              <w:t>What types of chemicals are discussed in your presentation? i.e. olive oil, water, salt, sugar, syrups, etc.</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3"/>
              </w:numPr>
              <w:ind w:left="270" w:hanging="270"/>
              <w:rPr>
                <w:b/>
              </w:rPr>
            </w:pPr>
            <w:r w:rsidRPr="00057AE5">
              <w:rPr>
                <w:b/>
              </w:rPr>
              <w:t>What are the molecular formulas of the key chemicals used or discussed?</w:t>
            </w: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3"/>
              </w:numPr>
              <w:ind w:left="270" w:hanging="270"/>
              <w:rPr>
                <w:b/>
              </w:rPr>
            </w:pPr>
            <w:r w:rsidRPr="00057AE5">
              <w:rPr>
                <w:b/>
              </w:rPr>
              <w:t>Justify the formulas using VSPER theory and Lewis structures</w:t>
            </w:r>
          </w:p>
          <w:p w:rsidR="00722DDF" w:rsidRPr="00057AE5" w:rsidRDefault="00722DDF" w:rsidP="008307FF">
            <w:pPr>
              <w:ind w:left="270" w:hanging="270"/>
              <w:rPr>
                <w:b/>
              </w:rPr>
            </w:pP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3"/>
              </w:numPr>
              <w:ind w:left="270" w:hanging="270"/>
              <w:rPr>
                <w:b/>
              </w:rPr>
            </w:pPr>
            <w:r w:rsidRPr="00057AE5">
              <w:rPr>
                <w:b/>
              </w:rPr>
              <w:t>Based on the molecular structures, what type of chemical bonding do the chemicals possess?</w:t>
            </w: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3"/>
              </w:numPr>
              <w:ind w:left="270" w:hanging="270"/>
              <w:rPr>
                <w:b/>
              </w:rPr>
            </w:pPr>
            <w:r w:rsidRPr="00057AE5">
              <w:rPr>
                <w:b/>
              </w:rPr>
              <w:t xml:space="preserve">What are careers that would relate to this topic presentation? </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3"/>
              </w:numPr>
              <w:ind w:left="270" w:hanging="270"/>
              <w:rPr>
                <w:b/>
              </w:rPr>
            </w:pPr>
            <w:r w:rsidRPr="00057AE5">
              <w:rPr>
                <w:b/>
              </w:rPr>
              <w:t>How does your presentation tie your selected concepts into our society and the application to the real world?</w:t>
            </w:r>
          </w:p>
          <w:p w:rsidR="00722DDF" w:rsidRPr="00057AE5" w:rsidRDefault="00722DDF" w:rsidP="008307FF">
            <w:pPr>
              <w:ind w:left="270" w:hanging="270"/>
              <w:rPr>
                <w:b/>
              </w:rPr>
            </w:pP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bl>
    <w:p w:rsidR="00722DDF" w:rsidRPr="008A3707" w:rsidRDefault="00722DDF" w:rsidP="00722DDF">
      <w:pPr>
        <w:jc w:val="center"/>
        <w:rPr>
          <w:b/>
          <w:u w:val="single"/>
        </w:rPr>
      </w:pPr>
      <w:r>
        <w:rPr>
          <w:b/>
          <w:sz w:val="36"/>
          <w:szCs w:val="36"/>
        </w:rPr>
        <w:t>A Spa or Beauty Salon</w:t>
      </w:r>
      <w:r>
        <w:rPr>
          <w:b/>
        </w:rPr>
        <w:tab/>
      </w:r>
      <w:r>
        <w:rPr>
          <w:b/>
        </w:rPr>
        <w:tab/>
      </w:r>
      <w:r w:rsidRPr="00423268">
        <w:rPr>
          <w:b/>
        </w:rPr>
        <w:t>Names of group members: ____________</w:t>
      </w:r>
      <w:r>
        <w:rPr>
          <w:b/>
        </w:rPr>
        <w:t xml:space="preserve"> </w:t>
      </w:r>
      <w:r>
        <w:rPr>
          <w:b/>
        </w:rPr>
        <w:tab/>
      </w:r>
      <w:r>
        <w:rPr>
          <w:b/>
        </w:rPr>
        <w:tab/>
      </w:r>
      <w:r>
        <w:rPr>
          <w:b/>
        </w:rPr>
        <w:tab/>
        <w:t>__________________</w:t>
      </w:r>
      <w:r w:rsidRPr="00423268">
        <w:rPr>
          <w:b/>
        </w:rPr>
        <w:br/>
      </w:r>
      <w:r>
        <w:rPr>
          <w:b/>
          <w:noProof/>
          <w:u w:val="single"/>
          <w:lang w:eastAsia="en-CA"/>
        </w:rPr>
        <w:drawing>
          <wp:inline distT="0" distB="0" distL="0" distR="0">
            <wp:extent cx="1457325" cy="866775"/>
            <wp:effectExtent l="19050" t="0" r="9525" b="0"/>
            <wp:docPr id="7" name="Picture 9" descr="C:\Documents and Settings\pisanpet\Local Settings\Temporary Internet Files\Content.IE5\08QJ393P\MP9102166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pisanpet\Local Settings\Temporary Internet Files\Content.IE5\08QJ393P\MP910216678[1].jpg"/>
                    <pic:cNvPicPr>
                      <a:picLocks noChangeAspect="1" noChangeArrowheads="1"/>
                    </pic:cNvPicPr>
                  </pic:nvPicPr>
                  <pic:blipFill>
                    <a:blip r:embed="rId19" cstate="print"/>
                    <a:srcRect/>
                    <a:stretch>
                      <a:fillRect/>
                    </a:stretch>
                  </pic:blipFill>
                  <pic:spPr bwMode="auto">
                    <a:xfrm>
                      <a:off x="0" y="0"/>
                      <a:ext cx="1457325" cy="866775"/>
                    </a:xfrm>
                    <a:prstGeom prst="rect">
                      <a:avLst/>
                    </a:prstGeom>
                    <a:noFill/>
                    <a:ln w="9525">
                      <a:noFill/>
                      <a:miter lim="800000"/>
                      <a:headEnd/>
                      <a:tailEnd/>
                    </a:ln>
                  </pic:spPr>
                </pic:pic>
              </a:graphicData>
            </a:graphic>
          </wp:inline>
        </w:drawing>
      </w:r>
      <w:r>
        <w:rPr>
          <w:b/>
          <w:noProof/>
          <w:u w:val="single"/>
        </w:rPr>
        <w:t xml:space="preserve">                      </w:t>
      </w:r>
      <w:r>
        <w:rPr>
          <w:b/>
          <w:noProof/>
          <w:u w:val="single"/>
          <w:lang w:eastAsia="en-CA"/>
        </w:rPr>
        <w:drawing>
          <wp:inline distT="0" distB="0" distL="0" distR="0">
            <wp:extent cx="876300" cy="1066800"/>
            <wp:effectExtent l="19050" t="0" r="0" b="0"/>
            <wp:docPr id="8" name="Picture 11" descr="C:\Documents and Settings\pisanpet\Local Settings\Temporary Internet Files\Content.IE5\I87HKTQ2\MP9004483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pisanpet\Local Settings\Temporary Internet Files\Content.IE5\I87HKTQ2\MP900448334[1].jpg"/>
                    <pic:cNvPicPr>
                      <a:picLocks noChangeAspect="1" noChangeArrowheads="1"/>
                    </pic:cNvPicPr>
                  </pic:nvPicPr>
                  <pic:blipFill>
                    <a:blip r:embed="rId20" cstate="print"/>
                    <a:srcRect/>
                    <a:stretch>
                      <a:fillRect/>
                    </a:stretch>
                  </pic:blipFill>
                  <pic:spPr bwMode="auto">
                    <a:xfrm>
                      <a:off x="0" y="0"/>
                      <a:ext cx="876300" cy="1066800"/>
                    </a:xfrm>
                    <a:prstGeom prst="rect">
                      <a:avLst/>
                    </a:prstGeom>
                    <a:noFill/>
                    <a:ln w="9525">
                      <a:noFill/>
                      <a:miter lim="800000"/>
                      <a:headEnd/>
                      <a:tailEnd/>
                    </a:ln>
                  </pic:spPr>
                </pic:pic>
              </a:graphicData>
            </a:graphic>
          </wp:inline>
        </w:drawing>
      </w:r>
      <w:r>
        <w:rPr>
          <w:b/>
          <w:noProof/>
          <w:u w:val="single"/>
        </w:rPr>
        <w:t xml:space="preserve">                 </w:t>
      </w:r>
      <w:r>
        <w:rPr>
          <w:b/>
          <w:noProof/>
          <w:lang w:eastAsia="en-CA"/>
        </w:rPr>
        <w:drawing>
          <wp:inline distT="0" distB="0" distL="0" distR="0">
            <wp:extent cx="1562100" cy="1104900"/>
            <wp:effectExtent l="19050" t="0" r="0" b="0"/>
            <wp:docPr id="9" name="Picture 12" descr="C:\Documents and Settings\pisanpet\Local Settings\Temporary Internet Files\Content.IE5\67W7FOIZ\MP9004311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pisanpet\Local Settings\Temporary Internet Files\Content.IE5\67W7FOIZ\MP900431114[1].jpg"/>
                    <pic:cNvPicPr>
                      <a:picLocks noChangeAspect="1" noChangeArrowheads="1"/>
                    </pic:cNvPicPr>
                  </pic:nvPicPr>
                  <pic:blipFill>
                    <a:blip r:embed="rId21" cstate="print"/>
                    <a:srcRect/>
                    <a:stretch>
                      <a:fillRect/>
                    </a:stretch>
                  </pic:blipFill>
                  <pic:spPr bwMode="auto">
                    <a:xfrm>
                      <a:off x="0" y="0"/>
                      <a:ext cx="1562100" cy="1104900"/>
                    </a:xfrm>
                    <a:prstGeom prst="rect">
                      <a:avLst/>
                    </a:prstGeom>
                    <a:noFill/>
                    <a:ln w="9525">
                      <a:noFill/>
                      <a:miter lim="800000"/>
                      <a:headEnd/>
                      <a:tailEnd/>
                    </a:ln>
                  </pic:spPr>
                </pic:pic>
              </a:graphicData>
            </a:graphic>
          </wp:inline>
        </w:drawing>
      </w:r>
      <w:r>
        <w:rPr>
          <w:b/>
          <w:noProof/>
          <w:u w:val="single"/>
        </w:rPr>
        <w:t xml:space="preserve">                          </w:t>
      </w:r>
      <w:r>
        <w:rPr>
          <w:b/>
          <w:noProof/>
          <w:u w:val="single"/>
          <w:lang w:eastAsia="en-CA"/>
        </w:rPr>
        <w:drawing>
          <wp:inline distT="0" distB="0" distL="0" distR="0">
            <wp:extent cx="1600200" cy="866775"/>
            <wp:effectExtent l="19050" t="0" r="0" b="0"/>
            <wp:docPr id="10" name="Picture 10" descr="C:\Documents and Settings\pisanpet\Local Settings\Temporary Internet Files\Content.IE5\QSA24HG6\MP9004489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pisanpet\Local Settings\Temporary Internet Files\Content.IE5\QSA24HG6\MP900448974[1].jpg"/>
                    <pic:cNvPicPr>
                      <a:picLocks noChangeAspect="1" noChangeArrowheads="1"/>
                    </pic:cNvPicPr>
                  </pic:nvPicPr>
                  <pic:blipFill>
                    <a:blip r:embed="rId22" cstate="print"/>
                    <a:srcRect/>
                    <a:stretch>
                      <a:fillRect/>
                    </a:stretch>
                  </pic:blipFill>
                  <pic:spPr bwMode="auto">
                    <a:xfrm>
                      <a:off x="0" y="0"/>
                      <a:ext cx="1600200" cy="866775"/>
                    </a:xfrm>
                    <a:prstGeom prst="rect">
                      <a:avLst/>
                    </a:prstGeom>
                    <a:noFill/>
                    <a:ln w="9525">
                      <a:noFill/>
                      <a:miter lim="800000"/>
                      <a:headEnd/>
                      <a:tailEnd/>
                    </a:ln>
                  </pic:spPr>
                </pic:pic>
              </a:graphicData>
            </a:graphic>
          </wp:inline>
        </w:drawing>
      </w:r>
      <w:r>
        <w:rPr>
          <w:b/>
          <w:noProof/>
          <w:u w:val="single"/>
        </w:rPr>
        <w:t xml:space="preserve">                           </w:t>
      </w:r>
    </w:p>
    <w:p w:rsidR="00722DDF" w:rsidRDefault="00722DDF" w:rsidP="00722DDF"/>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4248"/>
        <w:gridCol w:w="2160"/>
        <w:gridCol w:w="3780"/>
      </w:tblGrid>
      <w:tr w:rsidR="00722DDF" w:rsidRPr="00765B5D" w:rsidTr="008307FF">
        <w:tc>
          <w:tcPr>
            <w:tcW w:w="3960" w:type="dxa"/>
            <w:shd w:val="pct10" w:color="auto" w:fill="auto"/>
          </w:tcPr>
          <w:p w:rsidR="00722DDF" w:rsidRPr="00057AE5" w:rsidRDefault="00722DDF" w:rsidP="008307FF">
            <w:pPr>
              <w:rPr>
                <w:b/>
              </w:rPr>
            </w:pPr>
            <w:r w:rsidRPr="00057AE5">
              <w:rPr>
                <w:b/>
              </w:rPr>
              <w:t>Question</w:t>
            </w:r>
          </w:p>
        </w:tc>
        <w:tc>
          <w:tcPr>
            <w:tcW w:w="4248" w:type="dxa"/>
            <w:shd w:val="pct10" w:color="auto" w:fill="auto"/>
          </w:tcPr>
          <w:p w:rsidR="00722DDF" w:rsidRPr="00057AE5" w:rsidRDefault="00722DDF" w:rsidP="008307FF">
            <w:pPr>
              <w:rPr>
                <w:b/>
              </w:rPr>
            </w:pPr>
            <w:r w:rsidRPr="00057AE5">
              <w:rPr>
                <w:b/>
              </w:rPr>
              <w:t>Answer</w:t>
            </w:r>
          </w:p>
        </w:tc>
        <w:tc>
          <w:tcPr>
            <w:tcW w:w="2160" w:type="dxa"/>
            <w:shd w:val="pct10" w:color="auto" w:fill="auto"/>
          </w:tcPr>
          <w:p w:rsidR="00722DDF" w:rsidRPr="00057AE5" w:rsidRDefault="00722DDF" w:rsidP="008307FF">
            <w:pPr>
              <w:rPr>
                <w:b/>
              </w:rPr>
            </w:pPr>
            <w:r w:rsidRPr="00057AE5">
              <w:rPr>
                <w:b/>
              </w:rPr>
              <w:t>Resource where answer was obtained</w:t>
            </w:r>
          </w:p>
        </w:tc>
        <w:tc>
          <w:tcPr>
            <w:tcW w:w="3780" w:type="dxa"/>
            <w:shd w:val="pct10" w:color="auto" w:fill="auto"/>
          </w:tcPr>
          <w:p w:rsidR="00722DDF" w:rsidRPr="00057AE5" w:rsidRDefault="00722DDF" w:rsidP="008307FF">
            <w:pPr>
              <w:rPr>
                <w:b/>
              </w:rPr>
            </w:pPr>
            <w:r w:rsidRPr="00057AE5">
              <w:rPr>
                <w:b/>
              </w:rPr>
              <w:t>Ideas for the presentation</w:t>
            </w:r>
          </w:p>
        </w:tc>
      </w:tr>
      <w:tr w:rsidR="00722DDF" w:rsidRPr="00765B5D" w:rsidTr="008307FF">
        <w:tc>
          <w:tcPr>
            <w:tcW w:w="3960" w:type="dxa"/>
          </w:tcPr>
          <w:p w:rsidR="00722DDF" w:rsidRPr="00057AE5" w:rsidRDefault="00722DDF" w:rsidP="00722DDF">
            <w:pPr>
              <w:pStyle w:val="ListParagraph"/>
              <w:numPr>
                <w:ilvl w:val="0"/>
                <w:numId w:val="24"/>
              </w:numPr>
              <w:ind w:left="270" w:hanging="270"/>
              <w:rPr>
                <w:b/>
              </w:rPr>
            </w:pPr>
            <w:r w:rsidRPr="00057AE5">
              <w:rPr>
                <w:b/>
              </w:rPr>
              <w:t xml:space="preserve">What </w:t>
            </w:r>
            <w:r>
              <w:rPr>
                <w:b/>
              </w:rPr>
              <w:t>s</w:t>
            </w:r>
            <w:r w:rsidRPr="00057AE5">
              <w:rPr>
                <w:b/>
              </w:rPr>
              <w:t xml:space="preserve">pa or </w:t>
            </w:r>
            <w:r>
              <w:rPr>
                <w:b/>
              </w:rPr>
              <w:t>s</w:t>
            </w:r>
            <w:r w:rsidRPr="00057AE5">
              <w:rPr>
                <w:b/>
              </w:rPr>
              <w:t>alon can you visit or interview an employee?</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4"/>
              </w:numPr>
              <w:ind w:left="270" w:hanging="270"/>
              <w:rPr>
                <w:b/>
              </w:rPr>
            </w:pPr>
            <w:r w:rsidRPr="00057AE5">
              <w:rPr>
                <w:b/>
              </w:rPr>
              <w:t>What types of chemicals are discussed in your presentation? i.e. massage oil, water, alcohol, Epsom salts, stones, etc.</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4"/>
              </w:numPr>
              <w:ind w:left="270" w:hanging="270"/>
              <w:rPr>
                <w:b/>
              </w:rPr>
            </w:pPr>
            <w:r w:rsidRPr="00057AE5">
              <w:rPr>
                <w:b/>
              </w:rPr>
              <w:t>What are the molecular formulas of the key chemicals used or discussed?</w:t>
            </w: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4"/>
              </w:numPr>
              <w:ind w:left="270" w:hanging="270"/>
              <w:rPr>
                <w:b/>
              </w:rPr>
            </w:pPr>
            <w:r w:rsidRPr="00057AE5">
              <w:rPr>
                <w:b/>
              </w:rPr>
              <w:t>Justify the formulas using VSPER theory and Lewis structures</w:t>
            </w:r>
          </w:p>
          <w:p w:rsidR="00722DDF" w:rsidRPr="00057AE5" w:rsidRDefault="00722DDF" w:rsidP="008307FF">
            <w:pPr>
              <w:ind w:left="270" w:hanging="270"/>
              <w:rPr>
                <w:b/>
              </w:rPr>
            </w:pP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4"/>
              </w:numPr>
              <w:ind w:left="270" w:hanging="270"/>
              <w:rPr>
                <w:b/>
              </w:rPr>
            </w:pPr>
            <w:r w:rsidRPr="00057AE5">
              <w:rPr>
                <w:b/>
              </w:rPr>
              <w:t>Based on the molecular structures, what type of chemical bonding do the chemicals possess?</w:t>
            </w: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4"/>
              </w:numPr>
              <w:ind w:left="270" w:hanging="270"/>
              <w:rPr>
                <w:b/>
              </w:rPr>
            </w:pPr>
            <w:r w:rsidRPr="00057AE5">
              <w:rPr>
                <w:b/>
              </w:rPr>
              <w:t xml:space="preserve">What are careers that would relate to this topic presentation? </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4"/>
              </w:numPr>
              <w:ind w:left="270" w:hanging="270"/>
              <w:rPr>
                <w:b/>
              </w:rPr>
            </w:pPr>
            <w:r w:rsidRPr="00057AE5">
              <w:rPr>
                <w:b/>
              </w:rPr>
              <w:t>How does your presentation tie your selected concepts into our society and the application to the real world?</w:t>
            </w:r>
          </w:p>
          <w:p w:rsidR="00722DDF" w:rsidRPr="00057AE5" w:rsidRDefault="00722DDF" w:rsidP="008307FF">
            <w:pPr>
              <w:ind w:left="270" w:hanging="270"/>
              <w:rPr>
                <w:b/>
              </w:rPr>
            </w:pP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bl>
    <w:p w:rsidR="00722DDF" w:rsidRPr="008A3707" w:rsidRDefault="00722DDF" w:rsidP="00722DDF">
      <w:pPr>
        <w:spacing w:after="200" w:line="276" w:lineRule="auto"/>
        <w:rPr>
          <w:b/>
          <w:u w:val="single"/>
        </w:rPr>
      </w:pPr>
      <w:smartTag w:uri="urn:schemas-microsoft-com:office:smarttags" w:element="stockticker">
        <w:r>
          <w:rPr>
            <w:b/>
            <w:sz w:val="36"/>
            <w:szCs w:val="36"/>
          </w:rPr>
          <w:t>CBC</w:t>
        </w:r>
      </w:smartTag>
      <w:r>
        <w:rPr>
          <w:b/>
          <w:sz w:val="36"/>
          <w:szCs w:val="36"/>
        </w:rPr>
        <w:t xml:space="preserve"> News Report / News Broadcast Report</w:t>
      </w:r>
      <w:r>
        <w:rPr>
          <w:b/>
        </w:rPr>
        <w:tab/>
      </w:r>
      <w:r w:rsidRPr="00423268">
        <w:rPr>
          <w:b/>
        </w:rPr>
        <w:t>Names of group members: ______</w:t>
      </w:r>
      <w:r>
        <w:rPr>
          <w:b/>
        </w:rPr>
        <w:tab/>
      </w:r>
      <w:r>
        <w:rPr>
          <w:b/>
        </w:rPr>
        <w:tab/>
        <w:t>_____________</w:t>
      </w:r>
      <w:r w:rsidRPr="00423268">
        <w:rPr>
          <w:b/>
        </w:rPr>
        <w:br/>
      </w:r>
      <w:r>
        <w:rPr>
          <w:b/>
          <w:noProof/>
          <w:lang w:eastAsia="en-CA"/>
        </w:rPr>
        <w:drawing>
          <wp:inline distT="0" distB="0" distL="0" distR="0">
            <wp:extent cx="1771650" cy="1228725"/>
            <wp:effectExtent l="19050" t="0" r="0" b="0"/>
            <wp:docPr id="11" name="Picture 13" descr="C:\Documents and Settings\pisanpet\Local Settings\Temporary Internet Files\Content.IE5\67W7FOIZ\MC90018870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pisanpet\Local Settings\Temporary Internet Files\Content.IE5\67W7FOIZ\MC900188703[1].wmf"/>
                    <pic:cNvPicPr>
                      <a:picLocks noChangeAspect="1" noChangeArrowheads="1"/>
                    </pic:cNvPicPr>
                  </pic:nvPicPr>
                  <pic:blipFill>
                    <a:blip r:embed="rId23" cstate="print"/>
                    <a:srcRect/>
                    <a:stretch>
                      <a:fillRect/>
                    </a:stretch>
                  </pic:blipFill>
                  <pic:spPr bwMode="auto">
                    <a:xfrm>
                      <a:off x="0" y="0"/>
                      <a:ext cx="1771650" cy="1228725"/>
                    </a:xfrm>
                    <a:prstGeom prst="rect">
                      <a:avLst/>
                    </a:prstGeom>
                    <a:noFill/>
                    <a:ln w="9525">
                      <a:noFill/>
                      <a:miter lim="800000"/>
                      <a:headEnd/>
                      <a:tailEnd/>
                    </a:ln>
                  </pic:spPr>
                </pic:pic>
              </a:graphicData>
            </a:graphic>
          </wp:inline>
        </w:drawing>
      </w:r>
      <w:r>
        <w:rPr>
          <w:b/>
          <w:noProof/>
        </w:rPr>
        <w:t xml:space="preserve">                                </w:t>
      </w:r>
      <w:r>
        <w:rPr>
          <w:b/>
          <w:noProof/>
          <w:lang w:eastAsia="en-CA"/>
        </w:rPr>
        <w:drawing>
          <wp:inline distT="0" distB="0" distL="0" distR="0">
            <wp:extent cx="1562100" cy="1190625"/>
            <wp:effectExtent l="19050" t="0" r="0" b="0"/>
            <wp:docPr id="12" name="Picture 14" descr="C:\Documents and Settings\pisanpet\Local Settings\Temporary Internet Files\Content.IE5\I87HKTQ2\MC900048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pisanpet\Local Settings\Temporary Internet Files\Content.IE5\I87HKTQ2\MC900048518[1].wmf"/>
                    <pic:cNvPicPr>
                      <a:picLocks noChangeAspect="1" noChangeArrowheads="1"/>
                    </pic:cNvPicPr>
                  </pic:nvPicPr>
                  <pic:blipFill>
                    <a:blip r:embed="rId24" cstate="print"/>
                    <a:srcRect/>
                    <a:stretch>
                      <a:fillRect/>
                    </a:stretch>
                  </pic:blipFill>
                  <pic:spPr bwMode="auto">
                    <a:xfrm>
                      <a:off x="0" y="0"/>
                      <a:ext cx="1562100" cy="1190625"/>
                    </a:xfrm>
                    <a:prstGeom prst="rect">
                      <a:avLst/>
                    </a:prstGeom>
                    <a:noFill/>
                    <a:ln w="9525">
                      <a:noFill/>
                      <a:miter lim="800000"/>
                      <a:headEnd/>
                      <a:tailEnd/>
                    </a:ln>
                  </pic:spPr>
                </pic:pic>
              </a:graphicData>
            </a:graphic>
          </wp:inline>
        </w:drawing>
      </w:r>
      <w:r>
        <w:rPr>
          <w:b/>
          <w:noProof/>
        </w:rPr>
        <w:t xml:space="preserve">                                  </w:t>
      </w:r>
      <w:r>
        <w:rPr>
          <w:b/>
          <w:noProof/>
          <w:lang w:eastAsia="en-CA"/>
        </w:rPr>
        <w:drawing>
          <wp:inline distT="0" distB="0" distL="0" distR="0">
            <wp:extent cx="1809750" cy="1181100"/>
            <wp:effectExtent l="19050" t="0" r="0" b="0"/>
            <wp:docPr id="13" name="Picture 15" descr="C:\Documents and Settings\pisanpet\Local Settings\Temporary Internet Files\Content.IE5\08QJ393P\MC9000567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pisanpet\Local Settings\Temporary Internet Files\Content.IE5\08QJ393P\MC900056760[1].wmf"/>
                    <pic:cNvPicPr>
                      <a:picLocks noChangeAspect="1" noChangeArrowheads="1"/>
                    </pic:cNvPicPr>
                  </pic:nvPicPr>
                  <pic:blipFill>
                    <a:blip r:embed="rId25" cstate="print"/>
                    <a:srcRect/>
                    <a:stretch>
                      <a:fillRect/>
                    </a:stretch>
                  </pic:blipFill>
                  <pic:spPr bwMode="auto">
                    <a:xfrm>
                      <a:off x="0" y="0"/>
                      <a:ext cx="1809750" cy="1181100"/>
                    </a:xfrm>
                    <a:prstGeom prst="rect">
                      <a:avLst/>
                    </a:prstGeom>
                    <a:noFill/>
                    <a:ln w="9525">
                      <a:noFill/>
                      <a:miter lim="800000"/>
                      <a:headEnd/>
                      <a:tailEnd/>
                    </a:ln>
                  </pic:spPr>
                </pic:pic>
              </a:graphicData>
            </a:graphic>
          </wp:inline>
        </w:drawing>
      </w:r>
      <w:r>
        <w:rPr>
          <w:b/>
          <w:noProof/>
          <w:u w:val="single"/>
        </w:rPr>
        <w:t xml:space="preserve">                                                                                            </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4248"/>
        <w:gridCol w:w="2160"/>
        <w:gridCol w:w="3780"/>
      </w:tblGrid>
      <w:tr w:rsidR="00722DDF" w:rsidRPr="00765B5D" w:rsidTr="008307FF">
        <w:tc>
          <w:tcPr>
            <w:tcW w:w="3960" w:type="dxa"/>
            <w:shd w:val="pct10" w:color="auto" w:fill="auto"/>
          </w:tcPr>
          <w:p w:rsidR="00722DDF" w:rsidRPr="00057AE5" w:rsidRDefault="00722DDF" w:rsidP="008307FF">
            <w:pPr>
              <w:rPr>
                <w:b/>
              </w:rPr>
            </w:pPr>
            <w:r w:rsidRPr="00057AE5">
              <w:rPr>
                <w:b/>
              </w:rPr>
              <w:t>Question</w:t>
            </w:r>
          </w:p>
        </w:tc>
        <w:tc>
          <w:tcPr>
            <w:tcW w:w="4248" w:type="dxa"/>
            <w:shd w:val="pct10" w:color="auto" w:fill="auto"/>
          </w:tcPr>
          <w:p w:rsidR="00722DDF" w:rsidRPr="00057AE5" w:rsidRDefault="00722DDF" w:rsidP="008307FF">
            <w:pPr>
              <w:rPr>
                <w:b/>
              </w:rPr>
            </w:pPr>
            <w:r w:rsidRPr="00057AE5">
              <w:rPr>
                <w:b/>
              </w:rPr>
              <w:t>Answer</w:t>
            </w:r>
          </w:p>
        </w:tc>
        <w:tc>
          <w:tcPr>
            <w:tcW w:w="2160" w:type="dxa"/>
            <w:shd w:val="pct10" w:color="auto" w:fill="auto"/>
          </w:tcPr>
          <w:p w:rsidR="00722DDF" w:rsidRPr="00057AE5" w:rsidRDefault="00722DDF" w:rsidP="008307FF">
            <w:pPr>
              <w:rPr>
                <w:b/>
              </w:rPr>
            </w:pPr>
            <w:r w:rsidRPr="00057AE5">
              <w:rPr>
                <w:b/>
              </w:rPr>
              <w:t>Resource where answer was obtained</w:t>
            </w:r>
          </w:p>
        </w:tc>
        <w:tc>
          <w:tcPr>
            <w:tcW w:w="3780" w:type="dxa"/>
            <w:shd w:val="pct10" w:color="auto" w:fill="auto"/>
          </w:tcPr>
          <w:p w:rsidR="00722DDF" w:rsidRPr="00057AE5" w:rsidRDefault="00722DDF" w:rsidP="008307FF">
            <w:pPr>
              <w:rPr>
                <w:b/>
              </w:rPr>
            </w:pPr>
            <w:r w:rsidRPr="00057AE5">
              <w:rPr>
                <w:b/>
              </w:rPr>
              <w:t>Ideas for the presentation</w:t>
            </w:r>
          </w:p>
        </w:tc>
      </w:tr>
      <w:tr w:rsidR="00722DDF" w:rsidRPr="00765B5D" w:rsidTr="008307FF">
        <w:tc>
          <w:tcPr>
            <w:tcW w:w="3960" w:type="dxa"/>
          </w:tcPr>
          <w:p w:rsidR="00722DDF" w:rsidRPr="00057AE5" w:rsidRDefault="00722DDF" w:rsidP="00722DDF">
            <w:pPr>
              <w:pStyle w:val="ListParagraph"/>
              <w:numPr>
                <w:ilvl w:val="0"/>
                <w:numId w:val="25"/>
              </w:numPr>
              <w:ind w:left="270" w:hanging="270"/>
              <w:rPr>
                <w:b/>
              </w:rPr>
            </w:pPr>
            <w:r w:rsidRPr="00057AE5">
              <w:rPr>
                <w:b/>
              </w:rPr>
              <w:t xml:space="preserve">What news TV show or </w:t>
            </w:r>
            <w:r>
              <w:rPr>
                <w:b/>
              </w:rPr>
              <w:t>radio</w:t>
            </w:r>
            <w:r w:rsidRPr="00057AE5">
              <w:rPr>
                <w:b/>
              </w:rPr>
              <w:t xml:space="preserve"> show can you visit or interview one of their employees?</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5"/>
              </w:numPr>
              <w:ind w:left="270" w:hanging="270"/>
              <w:rPr>
                <w:b/>
              </w:rPr>
            </w:pPr>
            <w:r w:rsidRPr="00057AE5">
              <w:rPr>
                <w:b/>
              </w:rPr>
              <w:t>What types of chemicals are discussed in your presentation? i.e. carbon dioxide emission, green house gases, etc.</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5"/>
              </w:numPr>
              <w:ind w:left="270" w:hanging="270"/>
              <w:rPr>
                <w:b/>
              </w:rPr>
            </w:pPr>
            <w:r w:rsidRPr="00057AE5">
              <w:rPr>
                <w:b/>
              </w:rPr>
              <w:t>What are the molecular formulas of the key chemicals used or discussed?</w:t>
            </w: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5"/>
              </w:numPr>
              <w:ind w:left="270" w:hanging="270"/>
              <w:rPr>
                <w:b/>
              </w:rPr>
            </w:pPr>
            <w:r w:rsidRPr="00057AE5">
              <w:rPr>
                <w:b/>
              </w:rPr>
              <w:t>Justify the formulas using VSPER theory and Lewis structures</w:t>
            </w:r>
          </w:p>
          <w:p w:rsidR="00722DDF" w:rsidRPr="00057AE5" w:rsidRDefault="00722DDF" w:rsidP="008307FF">
            <w:pPr>
              <w:ind w:left="270" w:hanging="270"/>
              <w:rPr>
                <w:b/>
              </w:rPr>
            </w:pP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5"/>
              </w:numPr>
              <w:ind w:left="270" w:hanging="270"/>
              <w:rPr>
                <w:b/>
              </w:rPr>
            </w:pPr>
            <w:r w:rsidRPr="00057AE5">
              <w:rPr>
                <w:b/>
              </w:rPr>
              <w:t>Based on the molecular structures, what type of chemical bonding do the chemicals possess?</w:t>
            </w: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5"/>
              </w:numPr>
              <w:ind w:left="270" w:hanging="270"/>
              <w:rPr>
                <w:b/>
              </w:rPr>
            </w:pPr>
            <w:r w:rsidRPr="00057AE5">
              <w:rPr>
                <w:b/>
              </w:rPr>
              <w:t xml:space="preserve">What are careers that would relate to this topic presentation? </w:t>
            </w:r>
          </w:p>
          <w:p w:rsidR="00722DDF" w:rsidRPr="00057AE5" w:rsidRDefault="00722DDF" w:rsidP="008307FF">
            <w:pPr>
              <w:pStyle w:val="ListParagraph"/>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057AE5" w:rsidRDefault="00722DDF" w:rsidP="00722DDF">
            <w:pPr>
              <w:pStyle w:val="ListParagraph"/>
              <w:numPr>
                <w:ilvl w:val="0"/>
                <w:numId w:val="25"/>
              </w:numPr>
              <w:ind w:left="270" w:hanging="270"/>
              <w:rPr>
                <w:b/>
              </w:rPr>
            </w:pPr>
            <w:r w:rsidRPr="00057AE5">
              <w:rPr>
                <w:b/>
              </w:rPr>
              <w:t>How does your presentation tie your selected concepts into our society and the application to the real world?</w:t>
            </w:r>
          </w:p>
          <w:p w:rsidR="00722DDF" w:rsidRPr="00057AE5" w:rsidRDefault="00722DDF" w:rsidP="008307FF">
            <w:pPr>
              <w:ind w:left="270" w:hanging="270"/>
              <w:rPr>
                <w:b/>
              </w:rPr>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bl>
    <w:p w:rsidR="00722DDF" w:rsidRPr="008A3707" w:rsidRDefault="00722DDF" w:rsidP="00722DDF">
      <w:pPr>
        <w:jc w:val="center"/>
        <w:rPr>
          <w:b/>
          <w:u w:val="single"/>
        </w:rPr>
      </w:pPr>
      <w:r>
        <w:br w:type="page"/>
      </w:r>
      <w:r>
        <w:rPr>
          <w:b/>
          <w:sz w:val="36"/>
          <w:szCs w:val="36"/>
        </w:rPr>
        <w:t>Court Case</w:t>
      </w:r>
      <w:r>
        <w:rPr>
          <w:b/>
        </w:rPr>
        <w:tab/>
      </w:r>
      <w:r>
        <w:rPr>
          <w:b/>
        </w:rPr>
        <w:tab/>
      </w:r>
      <w:r w:rsidRPr="00423268">
        <w:rPr>
          <w:b/>
        </w:rPr>
        <w:t>Names of group members: ____________</w:t>
      </w:r>
      <w:r>
        <w:rPr>
          <w:b/>
        </w:rPr>
        <w:t xml:space="preserve"> </w:t>
      </w:r>
      <w:r>
        <w:rPr>
          <w:b/>
        </w:rPr>
        <w:tab/>
      </w:r>
      <w:r>
        <w:rPr>
          <w:b/>
        </w:rPr>
        <w:tab/>
      </w:r>
      <w:r>
        <w:rPr>
          <w:b/>
        </w:rPr>
        <w:tab/>
        <w:t>__________________</w:t>
      </w:r>
      <w:r w:rsidRPr="00423268">
        <w:rPr>
          <w:b/>
        </w:rPr>
        <w:br/>
      </w:r>
      <w:r>
        <w:rPr>
          <w:b/>
          <w:noProof/>
          <w:lang w:eastAsia="en-CA"/>
        </w:rPr>
        <w:drawing>
          <wp:inline distT="0" distB="0" distL="0" distR="0">
            <wp:extent cx="1524000" cy="885825"/>
            <wp:effectExtent l="19050" t="0" r="0" b="0"/>
            <wp:docPr id="14" name="Picture 20" descr="C:\Documents and Settings\pisanpet\Local Settings\Temporary Internet Files\Content.IE5\I87HKTQ2\MM90033668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pisanpet\Local Settings\Temporary Internet Files\Content.IE5\I87HKTQ2\MM900336684[1].gif"/>
                    <pic:cNvPicPr>
                      <a:picLocks noChangeAspect="1" noChangeArrowheads="1"/>
                    </pic:cNvPicPr>
                  </pic:nvPicPr>
                  <pic:blipFill>
                    <a:blip r:embed="rId26" cstate="print"/>
                    <a:srcRect/>
                    <a:stretch>
                      <a:fillRect/>
                    </a:stretch>
                  </pic:blipFill>
                  <pic:spPr bwMode="auto">
                    <a:xfrm>
                      <a:off x="0" y="0"/>
                      <a:ext cx="1524000" cy="885825"/>
                    </a:xfrm>
                    <a:prstGeom prst="rect">
                      <a:avLst/>
                    </a:prstGeom>
                    <a:noFill/>
                    <a:ln w="9525">
                      <a:noFill/>
                      <a:miter lim="800000"/>
                      <a:headEnd/>
                      <a:tailEnd/>
                    </a:ln>
                  </pic:spPr>
                </pic:pic>
              </a:graphicData>
            </a:graphic>
          </wp:inline>
        </w:drawing>
      </w:r>
      <w:r>
        <w:rPr>
          <w:b/>
          <w:noProof/>
        </w:rPr>
        <w:t xml:space="preserve">              </w:t>
      </w:r>
      <w:r>
        <w:rPr>
          <w:b/>
          <w:noProof/>
          <w:sz w:val="36"/>
          <w:szCs w:val="36"/>
          <w:lang w:eastAsia="en-CA"/>
        </w:rPr>
        <w:drawing>
          <wp:inline distT="0" distB="0" distL="0" distR="0">
            <wp:extent cx="1571625" cy="1019175"/>
            <wp:effectExtent l="0" t="0" r="0" b="0"/>
            <wp:docPr id="15" name="Picture 16" descr="C:\Documents and Settings\pisanpet\Local Settings\Temporary Internet Files\Content.IE5\QSA24HG6\MP9102163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pisanpet\Local Settings\Temporary Internet Files\Content.IE5\QSA24HG6\MP910216383[1].png"/>
                    <pic:cNvPicPr>
                      <a:picLocks noChangeAspect="1" noChangeArrowheads="1"/>
                    </pic:cNvPicPr>
                  </pic:nvPicPr>
                  <pic:blipFill>
                    <a:blip r:embed="rId27" cstate="print"/>
                    <a:srcRect/>
                    <a:stretch>
                      <a:fillRect/>
                    </a:stretch>
                  </pic:blipFill>
                  <pic:spPr bwMode="auto">
                    <a:xfrm>
                      <a:off x="0" y="0"/>
                      <a:ext cx="1571625" cy="1019175"/>
                    </a:xfrm>
                    <a:prstGeom prst="rect">
                      <a:avLst/>
                    </a:prstGeom>
                    <a:noFill/>
                    <a:ln w="9525">
                      <a:noFill/>
                      <a:miter lim="800000"/>
                      <a:headEnd/>
                      <a:tailEnd/>
                    </a:ln>
                  </pic:spPr>
                </pic:pic>
              </a:graphicData>
            </a:graphic>
          </wp:inline>
        </w:drawing>
      </w:r>
      <w:r>
        <w:rPr>
          <w:b/>
          <w:noProof/>
        </w:rPr>
        <w:t xml:space="preserve">                                  </w:t>
      </w:r>
      <w:r>
        <w:rPr>
          <w:b/>
          <w:noProof/>
          <w:lang w:eastAsia="en-CA"/>
        </w:rPr>
        <w:drawing>
          <wp:inline distT="0" distB="0" distL="0" distR="0">
            <wp:extent cx="1428750" cy="790575"/>
            <wp:effectExtent l="19050" t="0" r="0" b="0"/>
            <wp:docPr id="16" name="Picture 18" descr="C:\Documents and Settings\pisanpet\Local Settings\Temporary Internet Files\Content.IE5\QSA24HG6\MP90040495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nts and Settings\pisanpet\Local Settings\Temporary Internet Files\Content.IE5\QSA24HG6\MP900404952[1].jpg"/>
                    <pic:cNvPicPr>
                      <a:picLocks noChangeAspect="1" noChangeArrowheads="1"/>
                    </pic:cNvPicPr>
                  </pic:nvPicPr>
                  <pic:blipFill>
                    <a:blip r:embed="rId28" cstate="print"/>
                    <a:srcRect/>
                    <a:stretch>
                      <a:fillRect/>
                    </a:stretch>
                  </pic:blipFill>
                  <pic:spPr bwMode="auto">
                    <a:xfrm>
                      <a:off x="0" y="0"/>
                      <a:ext cx="1428750" cy="790575"/>
                    </a:xfrm>
                    <a:prstGeom prst="rect">
                      <a:avLst/>
                    </a:prstGeom>
                    <a:noFill/>
                    <a:ln w="9525">
                      <a:noFill/>
                      <a:miter lim="800000"/>
                      <a:headEnd/>
                      <a:tailEnd/>
                    </a:ln>
                  </pic:spPr>
                </pic:pic>
              </a:graphicData>
            </a:graphic>
          </wp:inline>
        </w:drawing>
      </w:r>
      <w:r>
        <w:rPr>
          <w:b/>
          <w:noProof/>
        </w:rPr>
        <w:t xml:space="preserve">                  </w:t>
      </w:r>
      <w:r>
        <w:rPr>
          <w:b/>
          <w:noProof/>
          <w:u w:val="single"/>
        </w:rPr>
        <w:t xml:space="preserve">                                                                                            </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4248"/>
        <w:gridCol w:w="2160"/>
        <w:gridCol w:w="3780"/>
      </w:tblGrid>
      <w:tr w:rsidR="00722DDF" w:rsidRPr="00765B5D" w:rsidTr="008307FF">
        <w:tc>
          <w:tcPr>
            <w:tcW w:w="3960" w:type="dxa"/>
            <w:shd w:val="pct10" w:color="auto" w:fill="auto"/>
          </w:tcPr>
          <w:p w:rsidR="00722DDF" w:rsidRPr="003710EE" w:rsidRDefault="00722DDF" w:rsidP="008307FF">
            <w:pPr>
              <w:rPr>
                <w:b/>
              </w:rPr>
            </w:pPr>
            <w:r w:rsidRPr="003710EE">
              <w:rPr>
                <w:b/>
              </w:rPr>
              <w:t>Question</w:t>
            </w:r>
          </w:p>
        </w:tc>
        <w:tc>
          <w:tcPr>
            <w:tcW w:w="4248" w:type="dxa"/>
            <w:shd w:val="pct10" w:color="auto" w:fill="auto"/>
          </w:tcPr>
          <w:p w:rsidR="00722DDF" w:rsidRPr="00057AE5" w:rsidRDefault="00722DDF" w:rsidP="008307FF">
            <w:pPr>
              <w:rPr>
                <w:b/>
              </w:rPr>
            </w:pPr>
            <w:r w:rsidRPr="00057AE5">
              <w:rPr>
                <w:b/>
              </w:rPr>
              <w:t>Answer</w:t>
            </w:r>
          </w:p>
        </w:tc>
        <w:tc>
          <w:tcPr>
            <w:tcW w:w="2160" w:type="dxa"/>
            <w:shd w:val="pct10" w:color="auto" w:fill="auto"/>
          </w:tcPr>
          <w:p w:rsidR="00722DDF" w:rsidRPr="00057AE5" w:rsidRDefault="00722DDF" w:rsidP="008307FF">
            <w:pPr>
              <w:rPr>
                <w:b/>
              </w:rPr>
            </w:pPr>
            <w:r w:rsidRPr="00057AE5">
              <w:rPr>
                <w:b/>
              </w:rPr>
              <w:t>Resource where answer was obtained</w:t>
            </w:r>
          </w:p>
        </w:tc>
        <w:tc>
          <w:tcPr>
            <w:tcW w:w="3780" w:type="dxa"/>
            <w:shd w:val="pct10" w:color="auto" w:fill="auto"/>
          </w:tcPr>
          <w:p w:rsidR="00722DDF" w:rsidRPr="00057AE5" w:rsidRDefault="00722DDF" w:rsidP="008307FF">
            <w:pPr>
              <w:rPr>
                <w:b/>
              </w:rPr>
            </w:pPr>
            <w:r w:rsidRPr="00057AE5">
              <w:rPr>
                <w:b/>
              </w:rPr>
              <w:t>Ideas for the presentation</w:t>
            </w:r>
          </w:p>
        </w:tc>
      </w:tr>
      <w:tr w:rsidR="00722DDF" w:rsidRPr="00765B5D" w:rsidTr="008307FF">
        <w:tc>
          <w:tcPr>
            <w:tcW w:w="3960" w:type="dxa"/>
          </w:tcPr>
          <w:p w:rsidR="00722DDF" w:rsidRPr="003710EE" w:rsidRDefault="00722DDF" w:rsidP="008307FF">
            <w:r w:rsidRPr="003710EE">
              <w:t>1)  Is there an environmental activist group and /or multi-national pharmaceutical company you can interview</w:t>
            </w: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8307FF">
            <w:pPr>
              <w:rPr>
                <w:highlight w:val="yellow"/>
              </w:rPr>
            </w:pPr>
            <w:r w:rsidRPr="003710EE">
              <w:t>2) What types of chemicals are discussed in your presentation? i.e. hydrocarbons, and pollution caused from manufacture.</w:t>
            </w:r>
          </w:p>
          <w:p w:rsidR="00722DDF" w:rsidRPr="003710EE" w:rsidRDefault="00722DDF" w:rsidP="008307FF">
            <w:pPr>
              <w:ind w:left="270"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8307FF">
            <w:pPr>
              <w:pStyle w:val="ListParagraph"/>
              <w:ind w:left="0"/>
            </w:pPr>
            <w:r w:rsidRPr="003710EE">
              <w:t>3)  What are the molecular formulas of the key chemicals used or discussed?</w:t>
            </w:r>
          </w:p>
          <w:p w:rsidR="00722DDF" w:rsidRPr="003710EE" w:rsidRDefault="00722DDF" w:rsidP="008307FF">
            <w:pPr>
              <w:ind w:left="270"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8307FF">
            <w:pPr>
              <w:pStyle w:val="ListParagraph"/>
              <w:ind w:left="0"/>
            </w:pPr>
            <w:r w:rsidRPr="003710EE">
              <w:t>4)  Justify the formulas using VSPER theory and Lewis structures</w:t>
            </w:r>
          </w:p>
          <w:p w:rsidR="00722DDF" w:rsidRPr="003710EE" w:rsidRDefault="00722DDF" w:rsidP="008307FF">
            <w:pPr>
              <w:ind w:left="270"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8307FF">
            <w:pPr>
              <w:pStyle w:val="ListParagraph"/>
              <w:ind w:left="0"/>
            </w:pPr>
            <w:r>
              <w:t xml:space="preserve">5)  </w:t>
            </w:r>
            <w:r w:rsidRPr="003710EE">
              <w:t>Based on the molecular structures, what type of chemical bonding do the chemicals possess?</w:t>
            </w: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8307FF">
            <w:pPr>
              <w:pStyle w:val="ListParagraph"/>
              <w:ind w:left="0"/>
            </w:pPr>
            <w:r>
              <w:t xml:space="preserve">6)  </w:t>
            </w:r>
            <w:r w:rsidRPr="003710EE">
              <w:t xml:space="preserve">What are careers that would relate to this topic presentation? </w:t>
            </w:r>
          </w:p>
          <w:p w:rsidR="00722DDF" w:rsidRPr="003710EE" w:rsidRDefault="00722DDF" w:rsidP="008307FF">
            <w:pPr>
              <w:pStyle w:val="ListParagraph"/>
              <w:ind w:left="270"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8307FF">
            <w:pPr>
              <w:pStyle w:val="ListParagraph"/>
              <w:ind w:left="0"/>
            </w:pPr>
            <w:r>
              <w:t xml:space="preserve">7)  </w:t>
            </w:r>
            <w:r w:rsidRPr="003710EE">
              <w:t>How does your presentation tie your selected concepts into our society and the application to the real world?</w:t>
            </w: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bl>
    <w:p w:rsidR="00722DDF" w:rsidRPr="008A3707" w:rsidRDefault="00722DDF" w:rsidP="00722DDF">
      <w:pPr>
        <w:jc w:val="center"/>
        <w:rPr>
          <w:b/>
          <w:u w:val="single"/>
        </w:rPr>
      </w:pPr>
      <w:r>
        <w:br w:type="page"/>
      </w:r>
      <w:r>
        <w:rPr>
          <w:b/>
          <w:sz w:val="36"/>
          <w:szCs w:val="36"/>
        </w:rPr>
        <w:t>Musical Song &amp; Dance Show</w:t>
      </w:r>
      <w:r>
        <w:rPr>
          <w:b/>
        </w:rPr>
        <w:tab/>
      </w:r>
      <w:r w:rsidRPr="00423268">
        <w:rPr>
          <w:b/>
        </w:rPr>
        <w:t>Names of group members: ____________</w:t>
      </w:r>
      <w:r>
        <w:rPr>
          <w:b/>
        </w:rPr>
        <w:t xml:space="preserve"> </w:t>
      </w:r>
      <w:r>
        <w:rPr>
          <w:b/>
        </w:rPr>
        <w:tab/>
      </w:r>
      <w:r>
        <w:rPr>
          <w:b/>
        </w:rPr>
        <w:tab/>
      </w:r>
      <w:r>
        <w:rPr>
          <w:b/>
        </w:rPr>
        <w:tab/>
        <w:t>__________________</w:t>
      </w:r>
      <w:r w:rsidRPr="00423268">
        <w:rPr>
          <w:b/>
        </w:rPr>
        <w:br/>
      </w:r>
      <w:r>
        <w:rPr>
          <w:b/>
          <w:noProof/>
          <w:sz w:val="36"/>
          <w:szCs w:val="36"/>
          <w:lang w:eastAsia="en-CA"/>
        </w:rPr>
        <w:drawing>
          <wp:inline distT="0" distB="0" distL="0" distR="0">
            <wp:extent cx="1495425" cy="857250"/>
            <wp:effectExtent l="19050" t="0" r="9525" b="0"/>
            <wp:docPr id="17" name="Picture 21" descr="C:\Documents and Settings\pisanpet\Local Settings\Temporary Internet Files\Content.IE5\67W7FOIZ\MC9004326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Documents and Settings\pisanpet\Local Settings\Temporary Internet Files\Content.IE5\67W7FOIZ\MC900432654[1].png"/>
                    <pic:cNvPicPr>
                      <a:picLocks noChangeAspect="1" noChangeArrowheads="1"/>
                    </pic:cNvPicPr>
                  </pic:nvPicPr>
                  <pic:blipFill>
                    <a:blip r:embed="rId29" cstate="print"/>
                    <a:srcRect/>
                    <a:stretch>
                      <a:fillRect/>
                    </a:stretch>
                  </pic:blipFill>
                  <pic:spPr bwMode="auto">
                    <a:xfrm>
                      <a:off x="0" y="0"/>
                      <a:ext cx="1495425" cy="857250"/>
                    </a:xfrm>
                    <a:prstGeom prst="rect">
                      <a:avLst/>
                    </a:prstGeom>
                    <a:noFill/>
                    <a:ln w="9525">
                      <a:noFill/>
                      <a:miter lim="800000"/>
                      <a:headEnd/>
                      <a:tailEnd/>
                    </a:ln>
                  </pic:spPr>
                </pic:pic>
              </a:graphicData>
            </a:graphic>
          </wp:inline>
        </w:drawing>
      </w:r>
      <w:r>
        <w:rPr>
          <w:b/>
          <w:noProof/>
        </w:rPr>
        <w:t xml:space="preserve">                                               </w:t>
      </w:r>
      <w:r>
        <w:rPr>
          <w:b/>
          <w:noProof/>
          <w:sz w:val="36"/>
          <w:szCs w:val="36"/>
          <w:lang w:eastAsia="en-CA"/>
        </w:rPr>
        <w:drawing>
          <wp:inline distT="0" distB="0" distL="0" distR="0">
            <wp:extent cx="1781175" cy="1276350"/>
            <wp:effectExtent l="0" t="0" r="0" b="0"/>
            <wp:docPr id="18" name="Picture 25" descr="C:\Documents and Settings\pisanpet\Local Settings\Temporary Internet Files\Content.IE5\I87HKTQ2\MC9000714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pisanpet\Local Settings\Temporary Internet Files\Content.IE5\I87HKTQ2\MC900071444[1].wmf"/>
                    <pic:cNvPicPr>
                      <a:picLocks noChangeAspect="1" noChangeArrowheads="1"/>
                    </pic:cNvPicPr>
                  </pic:nvPicPr>
                  <pic:blipFill>
                    <a:blip r:embed="rId30" cstate="print"/>
                    <a:srcRect/>
                    <a:stretch>
                      <a:fillRect/>
                    </a:stretch>
                  </pic:blipFill>
                  <pic:spPr bwMode="auto">
                    <a:xfrm>
                      <a:off x="0" y="0"/>
                      <a:ext cx="1781175" cy="1276350"/>
                    </a:xfrm>
                    <a:prstGeom prst="rect">
                      <a:avLst/>
                    </a:prstGeom>
                    <a:noFill/>
                    <a:ln w="9525">
                      <a:noFill/>
                      <a:miter lim="800000"/>
                      <a:headEnd/>
                      <a:tailEnd/>
                    </a:ln>
                  </pic:spPr>
                </pic:pic>
              </a:graphicData>
            </a:graphic>
          </wp:inline>
        </w:drawing>
      </w:r>
      <w:r>
        <w:rPr>
          <w:b/>
          <w:noProof/>
        </w:rPr>
        <w:t xml:space="preserve">                                          </w:t>
      </w:r>
      <w:r>
        <w:rPr>
          <w:b/>
          <w:noProof/>
          <w:sz w:val="36"/>
          <w:szCs w:val="36"/>
          <w:lang w:eastAsia="en-CA"/>
        </w:rPr>
        <w:drawing>
          <wp:inline distT="0" distB="0" distL="0" distR="0">
            <wp:extent cx="1400175" cy="1057275"/>
            <wp:effectExtent l="19050" t="0" r="9525" b="0"/>
            <wp:docPr id="19" name="Picture 22" descr="C:\Documents and Settings\pisanpet\Local Settings\Temporary Internet Files\Content.IE5\08QJ393P\MC9004417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pisanpet\Local Settings\Temporary Internet Files\Content.IE5\08QJ393P\MC900441798[1].png"/>
                    <pic:cNvPicPr>
                      <a:picLocks noChangeAspect="1" noChangeArrowheads="1"/>
                    </pic:cNvPicPr>
                  </pic:nvPicPr>
                  <pic:blipFill>
                    <a:blip r:embed="rId31" cstate="print"/>
                    <a:srcRect/>
                    <a:stretch>
                      <a:fillRect/>
                    </a:stretch>
                  </pic:blipFill>
                  <pic:spPr bwMode="auto">
                    <a:xfrm>
                      <a:off x="0" y="0"/>
                      <a:ext cx="1400175" cy="1057275"/>
                    </a:xfrm>
                    <a:prstGeom prst="rect">
                      <a:avLst/>
                    </a:prstGeom>
                    <a:noFill/>
                    <a:ln w="9525">
                      <a:noFill/>
                      <a:miter lim="800000"/>
                      <a:headEnd/>
                      <a:tailEnd/>
                    </a:ln>
                  </pic:spPr>
                </pic:pic>
              </a:graphicData>
            </a:graphic>
          </wp:inline>
        </w:drawing>
      </w:r>
      <w:r>
        <w:rPr>
          <w:b/>
          <w:noProof/>
        </w:rPr>
        <w:t xml:space="preserve">                                         </w:t>
      </w:r>
      <w:r>
        <w:rPr>
          <w:b/>
          <w:noProof/>
          <w:u w:val="single"/>
        </w:rPr>
        <w:t xml:space="preserve">                                                                                            </w:t>
      </w:r>
    </w:p>
    <w:p w:rsidR="00722DDF" w:rsidRDefault="00722DDF" w:rsidP="00722DDF"/>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4248"/>
        <w:gridCol w:w="2160"/>
        <w:gridCol w:w="3780"/>
      </w:tblGrid>
      <w:tr w:rsidR="00722DDF" w:rsidRPr="00765B5D" w:rsidTr="008307FF">
        <w:tc>
          <w:tcPr>
            <w:tcW w:w="3960" w:type="dxa"/>
            <w:shd w:val="pct10" w:color="auto" w:fill="auto"/>
          </w:tcPr>
          <w:p w:rsidR="00722DDF" w:rsidRPr="00057AE5" w:rsidRDefault="00722DDF" w:rsidP="008307FF">
            <w:pPr>
              <w:rPr>
                <w:b/>
              </w:rPr>
            </w:pPr>
            <w:r w:rsidRPr="00057AE5">
              <w:rPr>
                <w:b/>
              </w:rPr>
              <w:t>Question</w:t>
            </w:r>
          </w:p>
        </w:tc>
        <w:tc>
          <w:tcPr>
            <w:tcW w:w="4248" w:type="dxa"/>
            <w:shd w:val="pct10" w:color="auto" w:fill="auto"/>
          </w:tcPr>
          <w:p w:rsidR="00722DDF" w:rsidRPr="00057AE5" w:rsidRDefault="00722DDF" w:rsidP="008307FF">
            <w:pPr>
              <w:rPr>
                <w:b/>
              </w:rPr>
            </w:pPr>
            <w:r w:rsidRPr="00057AE5">
              <w:rPr>
                <w:b/>
              </w:rPr>
              <w:t>Answer</w:t>
            </w:r>
          </w:p>
        </w:tc>
        <w:tc>
          <w:tcPr>
            <w:tcW w:w="2160" w:type="dxa"/>
            <w:shd w:val="pct10" w:color="auto" w:fill="auto"/>
          </w:tcPr>
          <w:p w:rsidR="00722DDF" w:rsidRPr="00057AE5" w:rsidRDefault="00722DDF" w:rsidP="008307FF">
            <w:pPr>
              <w:rPr>
                <w:b/>
              </w:rPr>
            </w:pPr>
            <w:r w:rsidRPr="00057AE5">
              <w:rPr>
                <w:b/>
              </w:rPr>
              <w:t>Resource where answer was obtained</w:t>
            </w:r>
          </w:p>
        </w:tc>
        <w:tc>
          <w:tcPr>
            <w:tcW w:w="3780" w:type="dxa"/>
            <w:shd w:val="pct10" w:color="auto" w:fill="auto"/>
          </w:tcPr>
          <w:p w:rsidR="00722DDF" w:rsidRPr="00057AE5" w:rsidRDefault="00722DDF" w:rsidP="008307FF">
            <w:pPr>
              <w:rPr>
                <w:b/>
              </w:rPr>
            </w:pPr>
            <w:r w:rsidRPr="00057AE5">
              <w:rPr>
                <w:b/>
              </w:rPr>
              <w:t>Ideas for the presentation</w:t>
            </w:r>
          </w:p>
        </w:tc>
      </w:tr>
      <w:tr w:rsidR="00722DDF" w:rsidRPr="00765B5D" w:rsidTr="008307FF">
        <w:tc>
          <w:tcPr>
            <w:tcW w:w="3960" w:type="dxa"/>
          </w:tcPr>
          <w:p w:rsidR="00722DDF" w:rsidRPr="003710EE" w:rsidRDefault="00722DDF" w:rsidP="00722DDF">
            <w:pPr>
              <w:numPr>
                <w:ilvl w:val="0"/>
                <w:numId w:val="21"/>
              </w:numPr>
              <w:ind w:left="284"/>
            </w:pPr>
            <w:r w:rsidRPr="003710EE">
              <w:t>Is there a singer and/ or dancer you can interview (they do not need to be famous)?</w:t>
            </w:r>
          </w:p>
          <w:p w:rsidR="00722DDF" w:rsidRPr="003710EE" w:rsidRDefault="00722DDF" w:rsidP="008307FF">
            <w:pPr>
              <w:ind w:left="284"/>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numPr>
                <w:ilvl w:val="0"/>
                <w:numId w:val="21"/>
              </w:numPr>
              <w:ind w:left="284"/>
            </w:pPr>
            <w:r w:rsidRPr="003710EE">
              <w:t>What types of chemicals are discussed in your presentation? i.e. through a poetic song or rap.</w:t>
            </w:r>
          </w:p>
          <w:p w:rsidR="00722DDF" w:rsidRPr="003710EE" w:rsidRDefault="00722DDF" w:rsidP="008307FF">
            <w:pPr>
              <w:pStyle w:val="ListParagraph"/>
              <w:ind w:left="284"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1"/>
              </w:numPr>
              <w:ind w:left="284"/>
            </w:pPr>
            <w:r w:rsidRPr="003710EE">
              <w:t>What are the molecular formulas of the key chemicals used or discussed?</w:t>
            </w:r>
          </w:p>
          <w:p w:rsidR="00722DDF" w:rsidRPr="003710EE" w:rsidRDefault="00722DDF" w:rsidP="008307FF">
            <w:pPr>
              <w:ind w:left="284"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1"/>
              </w:numPr>
              <w:ind w:left="284"/>
            </w:pPr>
            <w:r w:rsidRPr="003710EE">
              <w:t>Justify the formulas using VSPER theory and Lewis structures</w:t>
            </w:r>
          </w:p>
          <w:p w:rsidR="00722DDF" w:rsidRPr="003710EE" w:rsidRDefault="00722DDF" w:rsidP="008307FF">
            <w:pPr>
              <w:ind w:left="284" w:hanging="270"/>
            </w:pPr>
          </w:p>
          <w:p w:rsidR="00722DDF" w:rsidRPr="003710EE" w:rsidRDefault="00722DDF" w:rsidP="008307FF">
            <w:pPr>
              <w:ind w:left="284"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1"/>
              </w:numPr>
              <w:ind w:left="284"/>
            </w:pPr>
            <w:r w:rsidRPr="003710EE">
              <w:t>Based on the molecular structures, what type of chemical bonding do the chemicals possess?</w:t>
            </w:r>
          </w:p>
          <w:p w:rsidR="00722DDF" w:rsidRPr="003710EE" w:rsidRDefault="00722DDF" w:rsidP="008307FF">
            <w:pPr>
              <w:ind w:left="284"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1"/>
              </w:numPr>
              <w:ind w:left="284"/>
            </w:pPr>
            <w:r w:rsidRPr="003710EE">
              <w:t xml:space="preserve">What are careers that would relate to this topic presentation? </w:t>
            </w:r>
          </w:p>
          <w:p w:rsidR="00722DDF" w:rsidRPr="003710EE" w:rsidRDefault="00722DDF" w:rsidP="008307FF">
            <w:pPr>
              <w:pStyle w:val="ListParagraph"/>
              <w:ind w:left="284"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1"/>
              </w:numPr>
              <w:ind w:left="284"/>
            </w:pPr>
            <w:r w:rsidRPr="003710EE">
              <w:t>How does your presentation tie your selected concepts into our society and the application to the real world?</w:t>
            </w:r>
          </w:p>
          <w:p w:rsidR="00722DDF" w:rsidRPr="003710EE" w:rsidRDefault="00722DDF" w:rsidP="008307FF">
            <w:pPr>
              <w:ind w:left="284" w:hanging="270"/>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bl>
    <w:p w:rsidR="00722DDF" w:rsidRPr="008A3707" w:rsidRDefault="00722DDF" w:rsidP="00722DDF">
      <w:pPr>
        <w:spacing w:after="200" w:line="276" w:lineRule="auto"/>
        <w:rPr>
          <w:b/>
          <w:u w:val="single"/>
        </w:rPr>
      </w:pPr>
      <w:r>
        <w:br w:type="page"/>
      </w:r>
      <w:r>
        <w:rPr>
          <w:b/>
          <w:sz w:val="36"/>
          <w:szCs w:val="36"/>
        </w:rPr>
        <w:t>Dramatic Play</w:t>
      </w:r>
      <w:r>
        <w:rPr>
          <w:b/>
        </w:rPr>
        <w:tab/>
      </w:r>
      <w:r>
        <w:rPr>
          <w:b/>
        </w:rPr>
        <w:tab/>
      </w:r>
      <w:r w:rsidRPr="00423268">
        <w:rPr>
          <w:b/>
        </w:rPr>
        <w:t>Names of group members: ____________</w:t>
      </w:r>
      <w:r>
        <w:rPr>
          <w:b/>
        </w:rPr>
        <w:t xml:space="preserve"> </w:t>
      </w:r>
      <w:r>
        <w:rPr>
          <w:b/>
        </w:rPr>
        <w:tab/>
      </w:r>
      <w:r>
        <w:rPr>
          <w:b/>
        </w:rPr>
        <w:tab/>
      </w:r>
      <w:r>
        <w:rPr>
          <w:b/>
        </w:rPr>
        <w:tab/>
        <w:t>__________________</w:t>
      </w:r>
      <w:r w:rsidRPr="00423268">
        <w:rPr>
          <w:b/>
        </w:rPr>
        <w:br/>
      </w:r>
      <w:r>
        <w:rPr>
          <w:b/>
          <w:noProof/>
        </w:rPr>
        <w:t xml:space="preserve">            </w:t>
      </w:r>
      <w:r>
        <w:rPr>
          <w:b/>
          <w:noProof/>
          <w:sz w:val="36"/>
          <w:szCs w:val="36"/>
          <w:lang w:eastAsia="en-CA"/>
        </w:rPr>
        <w:drawing>
          <wp:inline distT="0" distB="0" distL="0" distR="0">
            <wp:extent cx="1666875" cy="771525"/>
            <wp:effectExtent l="0" t="0" r="9525" b="0"/>
            <wp:docPr id="20" name="Picture 28" descr="C:\Documents and Settings\pisanpet\Local Settings\Temporary Internet Files\Content.IE5\QSA24HG6\MC90017184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pisanpet\Local Settings\Temporary Internet Files\Content.IE5\QSA24HG6\MC900171843[1].wmf"/>
                    <pic:cNvPicPr>
                      <a:picLocks noChangeAspect="1" noChangeArrowheads="1"/>
                    </pic:cNvPicPr>
                  </pic:nvPicPr>
                  <pic:blipFill>
                    <a:blip r:embed="rId32" cstate="print"/>
                    <a:srcRect/>
                    <a:stretch>
                      <a:fillRect/>
                    </a:stretch>
                  </pic:blipFill>
                  <pic:spPr bwMode="auto">
                    <a:xfrm>
                      <a:off x="0" y="0"/>
                      <a:ext cx="1666875" cy="771525"/>
                    </a:xfrm>
                    <a:prstGeom prst="rect">
                      <a:avLst/>
                    </a:prstGeom>
                    <a:noFill/>
                    <a:ln w="9525">
                      <a:noFill/>
                      <a:miter lim="800000"/>
                      <a:headEnd/>
                      <a:tailEnd/>
                    </a:ln>
                  </pic:spPr>
                </pic:pic>
              </a:graphicData>
            </a:graphic>
          </wp:inline>
        </w:drawing>
      </w:r>
      <w:r>
        <w:rPr>
          <w:b/>
          <w:noProof/>
        </w:rPr>
        <w:t xml:space="preserve">                      </w:t>
      </w:r>
      <w:r>
        <w:rPr>
          <w:b/>
          <w:noProof/>
          <w:sz w:val="36"/>
          <w:szCs w:val="36"/>
          <w:lang w:eastAsia="en-CA"/>
        </w:rPr>
        <w:drawing>
          <wp:inline distT="0" distB="0" distL="0" distR="0">
            <wp:extent cx="1695450" cy="885825"/>
            <wp:effectExtent l="19050" t="0" r="0" b="0"/>
            <wp:docPr id="21" name="Picture 31" descr="C:\Documents and Settings\pisanpet\Local Settings\Temporary Internet Files\Content.IE5\I87HKTQ2\MP9003058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Documents and Settings\pisanpet\Local Settings\Temporary Internet Files\Content.IE5\I87HKTQ2\MP900305896[1].jpg"/>
                    <pic:cNvPicPr>
                      <a:picLocks noChangeAspect="1" noChangeArrowheads="1"/>
                    </pic:cNvPicPr>
                  </pic:nvPicPr>
                  <pic:blipFill>
                    <a:blip r:embed="rId33" cstate="print"/>
                    <a:srcRect/>
                    <a:stretch>
                      <a:fillRect/>
                    </a:stretch>
                  </pic:blipFill>
                  <pic:spPr bwMode="auto">
                    <a:xfrm>
                      <a:off x="0" y="0"/>
                      <a:ext cx="1695450" cy="885825"/>
                    </a:xfrm>
                    <a:prstGeom prst="rect">
                      <a:avLst/>
                    </a:prstGeom>
                    <a:noFill/>
                    <a:ln w="9525">
                      <a:noFill/>
                      <a:miter lim="800000"/>
                      <a:headEnd/>
                      <a:tailEnd/>
                    </a:ln>
                  </pic:spPr>
                </pic:pic>
              </a:graphicData>
            </a:graphic>
          </wp:inline>
        </w:drawing>
      </w:r>
      <w:r>
        <w:rPr>
          <w:b/>
          <w:noProof/>
        </w:rPr>
        <w:t xml:space="preserve">                     </w:t>
      </w:r>
      <w:r>
        <w:rPr>
          <w:b/>
          <w:noProof/>
          <w:sz w:val="36"/>
          <w:szCs w:val="36"/>
          <w:lang w:eastAsia="en-CA"/>
        </w:rPr>
        <w:drawing>
          <wp:inline distT="0" distB="0" distL="0" distR="0">
            <wp:extent cx="1895475" cy="428625"/>
            <wp:effectExtent l="0" t="0" r="9525" b="0"/>
            <wp:docPr id="22" name="Picture 29" descr="C:\Documents and Settings\pisanpet\Local Settings\Temporary Internet Files\Content.IE5\08QJ393P\MC9000213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Documents and Settings\pisanpet\Local Settings\Temporary Internet Files\Content.IE5\08QJ393P\MC900021360[1].wmf"/>
                    <pic:cNvPicPr>
                      <a:picLocks noChangeAspect="1" noChangeArrowheads="1"/>
                    </pic:cNvPicPr>
                  </pic:nvPicPr>
                  <pic:blipFill>
                    <a:blip r:embed="rId34" cstate="print"/>
                    <a:srcRect/>
                    <a:stretch>
                      <a:fillRect/>
                    </a:stretch>
                  </pic:blipFill>
                  <pic:spPr bwMode="auto">
                    <a:xfrm>
                      <a:off x="0" y="0"/>
                      <a:ext cx="1895475" cy="428625"/>
                    </a:xfrm>
                    <a:prstGeom prst="rect">
                      <a:avLst/>
                    </a:prstGeom>
                    <a:noFill/>
                    <a:ln w="9525">
                      <a:noFill/>
                      <a:miter lim="800000"/>
                      <a:headEnd/>
                      <a:tailEnd/>
                    </a:ln>
                  </pic:spPr>
                </pic:pic>
              </a:graphicData>
            </a:graphic>
          </wp:inline>
        </w:drawing>
      </w:r>
      <w:r>
        <w:rPr>
          <w:b/>
          <w:noProof/>
        </w:rPr>
        <w:t xml:space="preserve">                                                                           </w:t>
      </w:r>
      <w:r>
        <w:rPr>
          <w:b/>
          <w:noProof/>
          <w:u w:val="single"/>
        </w:rPr>
        <w:t xml:space="preserve">                                                                                            </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4248"/>
        <w:gridCol w:w="2160"/>
        <w:gridCol w:w="3780"/>
      </w:tblGrid>
      <w:tr w:rsidR="00722DDF" w:rsidRPr="00765B5D" w:rsidTr="008307FF">
        <w:tc>
          <w:tcPr>
            <w:tcW w:w="3960" w:type="dxa"/>
            <w:shd w:val="pct10" w:color="auto" w:fill="auto"/>
          </w:tcPr>
          <w:p w:rsidR="00722DDF" w:rsidRPr="00057AE5" w:rsidRDefault="00722DDF" w:rsidP="008307FF">
            <w:pPr>
              <w:rPr>
                <w:b/>
              </w:rPr>
            </w:pPr>
            <w:r w:rsidRPr="00057AE5">
              <w:rPr>
                <w:b/>
              </w:rPr>
              <w:t>Question</w:t>
            </w:r>
          </w:p>
        </w:tc>
        <w:tc>
          <w:tcPr>
            <w:tcW w:w="4248" w:type="dxa"/>
            <w:shd w:val="pct10" w:color="auto" w:fill="auto"/>
          </w:tcPr>
          <w:p w:rsidR="00722DDF" w:rsidRPr="00057AE5" w:rsidRDefault="00722DDF" w:rsidP="008307FF">
            <w:pPr>
              <w:rPr>
                <w:b/>
              </w:rPr>
            </w:pPr>
            <w:r w:rsidRPr="00057AE5">
              <w:rPr>
                <w:b/>
              </w:rPr>
              <w:t>Answer</w:t>
            </w:r>
          </w:p>
        </w:tc>
        <w:tc>
          <w:tcPr>
            <w:tcW w:w="2160" w:type="dxa"/>
            <w:shd w:val="pct10" w:color="auto" w:fill="auto"/>
          </w:tcPr>
          <w:p w:rsidR="00722DDF" w:rsidRPr="00057AE5" w:rsidRDefault="00722DDF" w:rsidP="008307FF">
            <w:pPr>
              <w:rPr>
                <w:b/>
              </w:rPr>
            </w:pPr>
            <w:r w:rsidRPr="00057AE5">
              <w:rPr>
                <w:b/>
              </w:rPr>
              <w:t>Resource where answer was obtained</w:t>
            </w:r>
          </w:p>
        </w:tc>
        <w:tc>
          <w:tcPr>
            <w:tcW w:w="3780" w:type="dxa"/>
            <w:shd w:val="pct10" w:color="auto" w:fill="auto"/>
          </w:tcPr>
          <w:p w:rsidR="00722DDF" w:rsidRPr="00057AE5" w:rsidRDefault="00722DDF" w:rsidP="008307FF">
            <w:pPr>
              <w:rPr>
                <w:b/>
              </w:rPr>
            </w:pPr>
            <w:r w:rsidRPr="00057AE5">
              <w:rPr>
                <w:b/>
              </w:rPr>
              <w:t>Ideas for the presentation</w:t>
            </w:r>
          </w:p>
        </w:tc>
      </w:tr>
      <w:tr w:rsidR="00722DDF" w:rsidRPr="00765B5D" w:rsidTr="008307FF">
        <w:tc>
          <w:tcPr>
            <w:tcW w:w="3960" w:type="dxa"/>
          </w:tcPr>
          <w:p w:rsidR="00722DDF" w:rsidRPr="003710EE" w:rsidRDefault="00722DDF" w:rsidP="00722DDF">
            <w:pPr>
              <w:numPr>
                <w:ilvl w:val="0"/>
                <w:numId w:val="27"/>
              </w:numPr>
              <w:tabs>
                <w:tab w:val="clear" w:pos="720"/>
                <w:tab w:val="num" w:pos="142"/>
              </w:tabs>
              <w:ind w:left="284" w:firstLine="0"/>
            </w:pPr>
            <w:r w:rsidRPr="003710EE">
              <w:t>Is there an actor or play writer you can interview (they do not need to be famous)?</w:t>
            </w:r>
          </w:p>
          <w:p w:rsidR="00722DDF" w:rsidRPr="003710EE" w:rsidRDefault="00722DDF" w:rsidP="008307FF">
            <w:pPr>
              <w:tabs>
                <w:tab w:val="num" w:pos="142"/>
              </w:tabs>
              <w:ind w:left="284"/>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numPr>
                <w:ilvl w:val="0"/>
                <w:numId w:val="27"/>
              </w:numPr>
              <w:tabs>
                <w:tab w:val="num" w:pos="142"/>
              </w:tabs>
              <w:ind w:left="284" w:firstLine="0"/>
            </w:pPr>
            <w:r w:rsidRPr="003710EE">
              <w:t>What types of chemicals are discussed in your presentation? i.e. through a dramatic characterization and personification.</w:t>
            </w:r>
          </w:p>
          <w:p w:rsidR="00722DDF" w:rsidRPr="003710EE" w:rsidRDefault="00722DDF" w:rsidP="008307FF">
            <w:pPr>
              <w:pStyle w:val="ListParagraph"/>
              <w:tabs>
                <w:tab w:val="num" w:pos="142"/>
              </w:tabs>
              <w:ind w:left="284"/>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7"/>
              </w:numPr>
              <w:tabs>
                <w:tab w:val="num" w:pos="142"/>
              </w:tabs>
              <w:ind w:left="284" w:firstLine="0"/>
            </w:pPr>
            <w:r w:rsidRPr="003710EE">
              <w:t>What are the molecular formulas of the key chemicals used or discussed?</w:t>
            </w:r>
          </w:p>
          <w:p w:rsidR="00722DDF" w:rsidRPr="003710EE" w:rsidRDefault="00722DDF" w:rsidP="008307FF">
            <w:pPr>
              <w:tabs>
                <w:tab w:val="num" w:pos="142"/>
              </w:tabs>
              <w:ind w:left="284"/>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7"/>
              </w:numPr>
              <w:tabs>
                <w:tab w:val="num" w:pos="142"/>
              </w:tabs>
              <w:ind w:left="284" w:firstLine="0"/>
            </w:pPr>
            <w:r w:rsidRPr="003710EE">
              <w:t>Justify the formulas using VSPER theory and Lewis structures</w:t>
            </w:r>
          </w:p>
          <w:p w:rsidR="00722DDF" w:rsidRPr="003710EE" w:rsidRDefault="00722DDF" w:rsidP="008307FF">
            <w:pPr>
              <w:tabs>
                <w:tab w:val="num" w:pos="142"/>
              </w:tabs>
              <w:ind w:left="284"/>
            </w:pPr>
          </w:p>
          <w:p w:rsidR="00722DDF" w:rsidRPr="003710EE" w:rsidRDefault="00722DDF" w:rsidP="008307FF">
            <w:pPr>
              <w:tabs>
                <w:tab w:val="num" w:pos="142"/>
              </w:tabs>
              <w:ind w:left="284"/>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7"/>
              </w:numPr>
              <w:tabs>
                <w:tab w:val="num" w:pos="142"/>
              </w:tabs>
              <w:ind w:left="284" w:firstLine="0"/>
            </w:pPr>
            <w:r w:rsidRPr="003710EE">
              <w:t>Based on the molecular structures, what type of chemical bonding do the chemicals possess?</w:t>
            </w:r>
          </w:p>
          <w:p w:rsidR="00722DDF" w:rsidRPr="003710EE" w:rsidRDefault="00722DDF" w:rsidP="008307FF">
            <w:pPr>
              <w:tabs>
                <w:tab w:val="num" w:pos="142"/>
              </w:tabs>
              <w:ind w:left="284"/>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7"/>
              </w:numPr>
              <w:tabs>
                <w:tab w:val="num" w:pos="142"/>
              </w:tabs>
              <w:ind w:left="284" w:firstLine="0"/>
            </w:pPr>
            <w:r w:rsidRPr="003710EE">
              <w:t xml:space="preserve">What are careers that would relate to this topic presentation? </w:t>
            </w:r>
          </w:p>
          <w:p w:rsidR="00722DDF" w:rsidRPr="003710EE" w:rsidRDefault="00722DDF" w:rsidP="008307FF">
            <w:pPr>
              <w:pStyle w:val="ListParagraph"/>
              <w:tabs>
                <w:tab w:val="num" w:pos="142"/>
              </w:tabs>
              <w:ind w:left="284"/>
            </w:pP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r w:rsidR="00722DDF" w:rsidRPr="00765B5D" w:rsidTr="008307FF">
        <w:tc>
          <w:tcPr>
            <w:tcW w:w="3960" w:type="dxa"/>
          </w:tcPr>
          <w:p w:rsidR="00722DDF" w:rsidRPr="003710EE" w:rsidRDefault="00722DDF" w:rsidP="00722DDF">
            <w:pPr>
              <w:pStyle w:val="ListParagraph"/>
              <w:numPr>
                <w:ilvl w:val="0"/>
                <w:numId w:val="27"/>
              </w:numPr>
              <w:tabs>
                <w:tab w:val="num" w:pos="142"/>
              </w:tabs>
              <w:ind w:left="284" w:firstLine="0"/>
            </w:pPr>
            <w:r w:rsidRPr="003710EE">
              <w:t>How does your presentation tie your selected concepts into our society and the application to the real world?</w:t>
            </w:r>
          </w:p>
        </w:tc>
        <w:tc>
          <w:tcPr>
            <w:tcW w:w="4248" w:type="dxa"/>
          </w:tcPr>
          <w:p w:rsidR="00722DDF" w:rsidRPr="00765B5D" w:rsidRDefault="00722DDF" w:rsidP="008307FF"/>
        </w:tc>
        <w:tc>
          <w:tcPr>
            <w:tcW w:w="2160" w:type="dxa"/>
          </w:tcPr>
          <w:p w:rsidR="00722DDF" w:rsidRPr="00765B5D" w:rsidRDefault="00722DDF" w:rsidP="008307FF"/>
        </w:tc>
        <w:tc>
          <w:tcPr>
            <w:tcW w:w="3780" w:type="dxa"/>
          </w:tcPr>
          <w:p w:rsidR="00722DDF" w:rsidRPr="00765B5D" w:rsidRDefault="00722DDF" w:rsidP="008307FF"/>
        </w:tc>
      </w:tr>
    </w:tbl>
    <w:p w:rsidR="00722DDF" w:rsidRDefault="00722DDF" w:rsidP="00722DDF">
      <w:pPr>
        <w:rPr>
          <w:b/>
          <w:u w:val="single"/>
        </w:rPr>
      </w:pPr>
    </w:p>
    <w:p w:rsidR="00722DDF" w:rsidRDefault="00722DDF" w:rsidP="00722DDF">
      <w:pPr>
        <w:rPr>
          <w:b/>
          <w:u w:val="single"/>
        </w:rPr>
      </w:pPr>
    </w:p>
    <w:p w:rsidR="00722DDF" w:rsidRPr="00714FD4" w:rsidRDefault="00722DDF" w:rsidP="00722DDF">
      <w:pPr>
        <w:rPr>
          <w:ins w:id="12" w:author="Education Commons" w:date="2011-07-19T14:17:00Z"/>
          <w:u w:val="single"/>
        </w:rPr>
      </w:pPr>
      <w:r>
        <w:rPr>
          <w:b/>
          <w:u w:val="single"/>
        </w:rPr>
        <w:t>7</w:t>
      </w:r>
      <w:r w:rsidRPr="00714FD4">
        <w:rPr>
          <w:b/>
          <w:u w:val="single"/>
        </w:rPr>
        <w:t>) Chart A: Presentation</w:t>
      </w:r>
    </w:p>
    <w:p w:rsidR="00722DDF" w:rsidRDefault="00722DDF" w:rsidP="00722DDF">
      <w:r>
        <w:t>(Example of chart they need to complete for presentations)</w:t>
      </w:r>
    </w:p>
    <w:p w:rsidR="00722DDF" w:rsidRDefault="00722DDF" w:rsidP="00722DDF"/>
    <w:tbl>
      <w:tblPr>
        <w:tblW w:w="149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9"/>
        <w:gridCol w:w="1603"/>
        <w:gridCol w:w="1256"/>
        <w:gridCol w:w="1256"/>
        <w:gridCol w:w="1260"/>
        <w:gridCol w:w="1260"/>
        <w:gridCol w:w="1270"/>
        <w:gridCol w:w="1483"/>
        <w:gridCol w:w="1114"/>
        <w:gridCol w:w="1204"/>
        <w:gridCol w:w="1535"/>
      </w:tblGrid>
      <w:tr w:rsidR="00722DDF" w:rsidTr="008307FF">
        <w:tc>
          <w:tcPr>
            <w:tcW w:w="1699" w:type="dxa"/>
            <w:shd w:val="clear" w:color="auto" w:fill="E0E0E0"/>
          </w:tcPr>
          <w:p w:rsidR="00722DDF" w:rsidRPr="00ED44ED" w:rsidRDefault="00722DDF" w:rsidP="008307FF">
            <w:pPr>
              <w:rPr>
                <w:b/>
              </w:rPr>
            </w:pPr>
            <w:r w:rsidRPr="00ED44ED">
              <w:rPr>
                <w:b/>
              </w:rPr>
              <w:t>Chemicals in presentation</w:t>
            </w:r>
          </w:p>
        </w:tc>
        <w:tc>
          <w:tcPr>
            <w:tcW w:w="1603" w:type="dxa"/>
            <w:shd w:val="clear" w:color="auto" w:fill="E0E0E0"/>
          </w:tcPr>
          <w:p w:rsidR="00722DDF" w:rsidRPr="00ED44ED" w:rsidRDefault="00722DDF" w:rsidP="008307FF">
            <w:pPr>
              <w:rPr>
                <w:b/>
              </w:rPr>
            </w:pPr>
            <w:r w:rsidRPr="00ED44ED">
              <w:rPr>
                <w:b/>
              </w:rPr>
              <w:t>Molecular formula and electronic configuration</w:t>
            </w:r>
          </w:p>
        </w:tc>
        <w:tc>
          <w:tcPr>
            <w:tcW w:w="1256" w:type="dxa"/>
            <w:shd w:val="clear" w:color="auto" w:fill="E0E0E0"/>
          </w:tcPr>
          <w:p w:rsidR="00722DDF" w:rsidRPr="00ED44ED" w:rsidRDefault="00722DDF" w:rsidP="008307FF">
            <w:pPr>
              <w:rPr>
                <w:b/>
              </w:rPr>
            </w:pPr>
            <w:r w:rsidRPr="00ED44ED">
              <w:rPr>
                <w:b/>
              </w:rPr>
              <w:t>Lewis structures – dot diagrams</w:t>
            </w:r>
          </w:p>
        </w:tc>
        <w:tc>
          <w:tcPr>
            <w:tcW w:w="1256" w:type="dxa"/>
            <w:shd w:val="clear" w:color="auto" w:fill="E0E0E0"/>
          </w:tcPr>
          <w:p w:rsidR="00722DDF" w:rsidRPr="00ED44ED" w:rsidRDefault="00722DDF" w:rsidP="008307FF">
            <w:pPr>
              <w:rPr>
                <w:b/>
              </w:rPr>
            </w:pPr>
            <w:r w:rsidRPr="00ED44ED">
              <w:rPr>
                <w:b/>
              </w:rPr>
              <w:t>VSPER – 3D structures</w:t>
            </w:r>
          </w:p>
        </w:tc>
        <w:tc>
          <w:tcPr>
            <w:tcW w:w="1260" w:type="dxa"/>
            <w:shd w:val="clear" w:color="auto" w:fill="E0E0E0"/>
          </w:tcPr>
          <w:p w:rsidR="00722DDF" w:rsidRPr="00ED44ED" w:rsidRDefault="00722DDF" w:rsidP="008307FF">
            <w:pPr>
              <w:rPr>
                <w:b/>
              </w:rPr>
            </w:pPr>
            <w:r w:rsidRPr="00ED44ED">
              <w:rPr>
                <w:b/>
              </w:rPr>
              <w:t>Intra-molecular Bonding Type</w:t>
            </w:r>
          </w:p>
        </w:tc>
        <w:tc>
          <w:tcPr>
            <w:tcW w:w="1260" w:type="dxa"/>
            <w:shd w:val="clear" w:color="auto" w:fill="E0E0E0"/>
          </w:tcPr>
          <w:p w:rsidR="00722DDF" w:rsidRPr="00ED44ED" w:rsidRDefault="00722DDF" w:rsidP="008307FF">
            <w:pPr>
              <w:rPr>
                <w:b/>
              </w:rPr>
            </w:pPr>
            <w:r w:rsidRPr="00ED44ED">
              <w:rPr>
                <w:b/>
              </w:rPr>
              <w:t>Inter-molecular Bonding Type</w:t>
            </w:r>
          </w:p>
        </w:tc>
        <w:tc>
          <w:tcPr>
            <w:tcW w:w="1270" w:type="dxa"/>
            <w:shd w:val="clear" w:color="auto" w:fill="E0E0E0"/>
          </w:tcPr>
          <w:p w:rsidR="00722DDF" w:rsidRPr="00ED44ED" w:rsidRDefault="00722DDF" w:rsidP="008307FF">
            <w:pPr>
              <w:rPr>
                <w:b/>
              </w:rPr>
            </w:pPr>
            <w:r w:rsidRPr="00ED44ED">
              <w:rPr>
                <w:b/>
              </w:rPr>
              <w:t>Physical properties</w:t>
            </w:r>
          </w:p>
        </w:tc>
        <w:tc>
          <w:tcPr>
            <w:tcW w:w="1483" w:type="dxa"/>
            <w:shd w:val="clear" w:color="auto" w:fill="E0E0E0"/>
          </w:tcPr>
          <w:p w:rsidR="00722DDF" w:rsidRPr="00ED44ED" w:rsidRDefault="00722DDF" w:rsidP="008307FF">
            <w:pPr>
              <w:rPr>
                <w:b/>
              </w:rPr>
            </w:pPr>
            <w:r w:rsidRPr="00ED44ED">
              <w:rPr>
                <w:b/>
              </w:rPr>
              <w:t>Electrical conductivity</w:t>
            </w:r>
          </w:p>
        </w:tc>
        <w:tc>
          <w:tcPr>
            <w:tcW w:w="1114" w:type="dxa"/>
            <w:shd w:val="clear" w:color="auto" w:fill="E0E0E0"/>
          </w:tcPr>
          <w:p w:rsidR="00722DDF" w:rsidRPr="00ED44ED" w:rsidRDefault="00722DDF" w:rsidP="008307FF">
            <w:pPr>
              <w:rPr>
                <w:b/>
              </w:rPr>
            </w:pPr>
            <w:r w:rsidRPr="00ED44ED">
              <w:rPr>
                <w:b/>
              </w:rPr>
              <w:t>Surface tension</w:t>
            </w:r>
          </w:p>
        </w:tc>
        <w:tc>
          <w:tcPr>
            <w:tcW w:w="1204" w:type="dxa"/>
            <w:shd w:val="clear" w:color="auto" w:fill="E0E0E0"/>
          </w:tcPr>
          <w:p w:rsidR="00722DDF" w:rsidRPr="00ED44ED" w:rsidRDefault="00722DDF" w:rsidP="008307FF">
            <w:pPr>
              <w:rPr>
                <w:b/>
              </w:rPr>
            </w:pPr>
            <w:r w:rsidRPr="00ED44ED">
              <w:rPr>
                <w:b/>
              </w:rPr>
              <w:t>Solubility</w:t>
            </w:r>
          </w:p>
        </w:tc>
        <w:tc>
          <w:tcPr>
            <w:tcW w:w="1535" w:type="dxa"/>
            <w:shd w:val="clear" w:color="auto" w:fill="E0E0E0"/>
          </w:tcPr>
          <w:p w:rsidR="00722DDF" w:rsidRPr="00ED44ED" w:rsidRDefault="00722DDF" w:rsidP="008307FF">
            <w:pPr>
              <w:rPr>
                <w:b/>
              </w:rPr>
            </w:pPr>
            <w:r w:rsidRPr="00ED44ED">
              <w:rPr>
                <w:b/>
              </w:rPr>
              <w:t>Melting Point &amp; Boiling Point</w:t>
            </w:r>
          </w:p>
        </w:tc>
      </w:tr>
      <w:tr w:rsidR="00722DDF" w:rsidTr="008307FF">
        <w:tc>
          <w:tcPr>
            <w:tcW w:w="1699" w:type="dxa"/>
          </w:tcPr>
          <w:p w:rsidR="00722DDF" w:rsidRDefault="00722DDF" w:rsidP="008307FF"/>
          <w:p w:rsidR="00722DDF" w:rsidRDefault="00722DDF" w:rsidP="008307FF"/>
        </w:tc>
        <w:tc>
          <w:tcPr>
            <w:tcW w:w="1603" w:type="dxa"/>
          </w:tcPr>
          <w:p w:rsidR="00722DDF" w:rsidRDefault="00722DDF" w:rsidP="008307FF"/>
        </w:tc>
        <w:tc>
          <w:tcPr>
            <w:tcW w:w="1256" w:type="dxa"/>
          </w:tcPr>
          <w:p w:rsidR="00722DDF" w:rsidRDefault="00722DDF" w:rsidP="008307FF"/>
        </w:tc>
        <w:tc>
          <w:tcPr>
            <w:tcW w:w="1256" w:type="dxa"/>
          </w:tcPr>
          <w:p w:rsidR="00722DDF" w:rsidRDefault="00722DDF" w:rsidP="008307FF"/>
        </w:tc>
        <w:tc>
          <w:tcPr>
            <w:tcW w:w="1260" w:type="dxa"/>
          </w:tcPr>
          <w:p w:rsidR="00722DDF" w:rsidRDefault="00722DDF" w:rsidP="008307FF"/>
        </w:tc>
        <w:tc>
          <w:tcPr>
            <w:tcW w:w="1260" w:type="dxa"/>
          </w:tcPr>
          <w:p w:rsidR="00722DDF" w:rsidRDefault="00722DDF" w:rsidP="008307FF"/>
        </w:tc>
        <w:tc>
          <w:tcPr>
            <w:tcW w:w="1270" w:type="dxa"/>
          </w:tcPr>
          <w:p w:rsidR="00722DDF" w:rsidRDefault="00722DDF" w:rsidP="008307FF"/>
        </w:tc>
        <w:tc>
          <w:tcPr>
            <w:tcW w:w="1483" w:type="dxa"/>
          </w:tcPr>
          <w:p w:rsidR="00722DDF" w:rsidRDefault="00722DDF" w:rsidP="008307FF"/>
        </w:tc>
        <w:tc>
          <w:tcPr>
            <w:tcW w:w="1114" w:type="dxa"/>
          </w:tcPr>
          <w:p w:rsidR="00722DDF" w:rsidRDefault="00722DDF" w:rsidP="008307FF"/>
        </w:tc>
        <w:tc>
          <w:tcPr>
            <w:tcW w:w="1204" w:type="dxa"/>
          </w:tcPr>
          <w:p w:rsidR="00722DDF" w:rsidRDefault="00722DDF" w:rsidP="008307FF"/>
        </w:tc>
        <w:tc>
          <w:tcPr>
            <w:tcW w:w="1535" w:type="dxa"/>
          </w:tcPr>
          <w:p w:rsidR="00722DDF" w:rsidRDefault="00722DDF" w:rsidP="008307FF"/>
        </w:tc>
      </w:tr>
      <w:tr w:rsidR="00722DDF" w:rsidTr="008307FF">
        <w:tc>
          <w:tcPr>
            <w:tcW w:w="1699" w:type="dxa"/>
          </w:tcPr>
          <w:p w:rsidR="00722DDF" w:rsidRDefault="00722DDF" w:rsidP="008307FF"/>
          <w:p w:rsidR="00722DDF" w:rsidRDefault="00722DDF" w:rsidP="008307FF"/>
        </w:tc>
        <w:tc>
          <w:tcPr>
            <w:tcW w:w="1603" w:type="dxa"/>
          </w:tcPr>
          <w:p w:rsidR="00722DDF" w:rsidRDefault="00722DDF" w:rsidP="008307FF"/>
        </w:tc>
        <w:tc>
          <w:tcPr>
            <w:tcW w:w="1256" w:type="dxa"/>
          </w:tcPr>
          <w:p w:rsidR="00722DDF" w:rsidRDefault="00722DDF" w:rsidP="008307FF"/>
        </w:tc>
        <w:tc>
          <w:tcPr>
            <w:tcW w:w="1256" w:type="dxa"/>
          </w:tcPr>
          <w:p w:rsidR="00722DDF" w:rsidRDefault="00722DDF" w:rsidP="008307FF"/>
        </w:tc>
        <w:tc>
          <w:tcPr>
            <w:tcW w:w="1260" w:type="dxa"/>
          </w:tcPr>
          <w:p w:rsidR="00722DDF" w:rsidRDefault="00722DDF" w:rsidP="008307FF"/>
        </w:tc>
        <w:tc>
          <w:tcPr>
            <w:tcW w:w="1260" w:type="dxa"/>
          </w:tcPr>
          <w:p w:rsidR="00722DDF" w:rsidRDefault="00722DDF" w:rsidP="008307FF"/>
        </w:tc>
        <w:tc>
          <w:tcPr>
            <w:tcW w:w="1270" w:type="dxa"/>
          </w:tcPr>
          <w:p w:rsidR="00722DDF" w:rsidRDefault="00722DDF" w:rsidP="008307FF"/>
        </w:tc>
        <w:tc>
          <w:tcPr>
            <w:tcW w:w="1483" w:type="dxa"/>
          </w:tcPr>
          <w:p w:rsidR="00722DDF" w:rsidRDefault="00722DDF" w:rsidP="008307FF"/>
        </w:tc>
        <w:tc>
          <w:tcPr>
            <w:tcW w:w="1114" w:type="dxa"/>
          </w:tcPr>
          <w:p w:rsidR="00722DDF" w:rsidRDefault="00722DDF" w:rsidP="008307FF"/>
        </w:tc>
        <w:tc>
          <w:tcPr>
            <w:tcW w:w="1204" w:type="dxa"/>
          </w:tcPr>
          <w:p w:rsidR="00722DDF" w:rsidRDefault="00722DDF" w:rsidP="008307FF"/>
        </w:tc>
        <w:tc>
          <w:tcPr>
            <w:tcW w:w="1535" w:type="dxa"/>
          </w:tcPr>
          <w:p w:rsidR="00722DDF" w:rsidRDefault="00722DDF" w:rsidP="008307FF"/>
        </w:tc>
      </w:tr>
      <w:tr w:rsidR="00722DDF" w:rsidTr="008307FF">
        <w:tc>
          <w:tcPr>
            <w:tcW w:w="1699" w:type="dxa"/>
          </w:tcPr>
          <w:p w:rsidR="00722DDF" w:rsidRDefault="00722DDF" w:rsidP="008307FF"/>
          <w:p w:rsidR="00722DDF" w:rsidRDefault="00722DDF" w:rsidP="008307FF"/>
        </w:tc>
        <w:tc>
          <w:tcPr>
            <w:tcW w:w="1603" w:type="dxa"/>
          </w:tcPr>
          <w:p w:rsidR="00722DDF" w:rsidRDefault="00722DDF" w:rsidP="008307FF"/>
        </w:tc>
        <w:tc>
          <w:tcPr>
            <w:tcW w:w="1256" w:type="dxa"/>
          </w:tcPr>
          <w:p w:rsidR="00722DDF" w:rsidRDefault="00722DDF" w:rsidP="008307FF"/>
        </w:tc>
        <w:tc>
          <w:tcPr>
            <w:tcW w:w="1256" w:type="dxa"/>
          </w:tcPr>
          <w:p w:rsidR="00722DDF" w:rsidRDefault="00722DDF" w:rsidP="008307FF"/>
        </w:tc>
        <w:tc>
          <w:tcPr>
            <w:tcW w:w="1260" w:type="dxa"/>
          </w:tcPr>
          <w:p w:rsidR="00722DDF" w:rsidRDefault="00722DDF" w:rsidP="008307FF"/>
        </w:tc>
        <w:tc>
          <w:tcPr>
            <w:tcW w:w="1260" w:type="dxa"/>
          </w:tcPr>
          <w:p w:rsidR="00722DDF" w:rsidRDefault="00722DDF" w:rsidP="008307FF"/>
        </w:tc>
        <w:tc>
          <w:tcPr>
            <w:tcW w:w="1270" w:type="dxa"/>
          </w:tcPr>
          <w:p w:rsidR="00722DDF" w:rsidRDefault="00722DDF" w:rsidP="008307FF"/>
        </w:tc>
        <w:tc>
          <w:tcPr>
            <w:tcW w:w="1483" w:type="dxa"/>
          </w:tcPr>
          <w:p w:rsidR="00722DDF" w:rsidRDefault="00722DDF" w:rsidP="008307FF"/>
        </w:tc>
        <w:tc>
          <w:tcPr>
            <w:tcW w:w="1114" w:type="dxa"/>
          </w:tcPr>
          <w:p w:rsidR="00722DDF" w:rsidRDefault="00722DDF" w:rsidP="008307FF"/>
        </w:tc>
        <w:tc>
          <w:tcPr>
            <w:tcW w:w="1204" w:type="dxa"/>
          </w:tcPr>
          <w:p w:rsidR="00722DDF" w:rsidRDefault="00722DDF" w:rsidP="008307FF"/>
        </w:tc>
        <w:tc>
          <w:tcPr>
            <w:tcW w:w="1535" w:type="dxa"/>
          </w:tcPr>
          <w:p w:rsidR="00722DDF" w:rsidRDefault="00722DDF" w:rsidP="008307FF"/>
        </w:tc>
      </w:tr>
      <w:tr w:rsidR="00722DDF" w:rsidTr="008307FF">
        <w:tc>
          <w:tcPr>
            <w:tcW w:w="1699" w:type="dxa"/>
          </w:tcPr>
          <w:p w:rsidR="00722DDF" w:rsidRDefault="00722DDF" w:rsidP="008307FF"/>
          <w:p w:rsidR="00722DDF" w:rsidRDefault="00722DDF" w:rsidP="008307FF"/>
        </w:tc>
        <w:tc>
          <w:tcPr>
            <w:tcW w:w="1603" w:type="dxa"/>
          </w:tcPr>
          <w:p w:rsidR="00722DDF" w:rsidRDefault="00722DDF" w:rsidP="008307FF"/>
        </w:tc>
        <w:tc>
          <w:tcPr>
            <w:tcW w:w="1256" w:type="dxa"/>
          </w:tcPr>
          <w:p w:rsidR="00722DDF" w:rsidRDefault="00722DDF" w:rsidP="008307FF"/>
        </w:tc>
        <w:tc>
          <w:tcPr>
            <w:tcW w:w="1256" w:type="dxa"/>
          </w:tcPr>
          <w:p w:rsidR="00722DDF" w:rsidRDefault="00722DDF" w:rsidP="008307FF"/>
        </w:tc>
        <w:tc>
          <w:tcPr>
            <w:tcW w:w="1260" w:type="dxa"/>
          </w:tcPr>
          <w:p w:rsidR="00722DDF" w:rsidRDefault="00722DDF" w:rsidP="008307FF"/>
        </w:tc>
        <w:tc>
          <w:tcPr>
            <w:tcW w:w="1260" w:type="dxa"/>
          </w:tcPr>
          <w:p w:rsidR="00722DDF" w:rsidRDefault="00722DDF" w:rsidP="008307FF"/>
        </w:tc>
        <w:tc>
          <w:tcPr>
            <w:tcW w:w="1270" w:type="dxa"/>
          </w:tcPr>
          <w:p w:rsidR="00722DDF" w:rsidRDefault="00722DDF" w:rsidP="008307FF"/>
        </w:tc>
        <w:tc>
          <w:tcPr>
            <w:tcW w:w="1483" w:type="dxa"/>
          </w:tcPr>
          <w:p w:rsidR="00722DDF" w:rsidRDefault="00722DDF" w:rsidP="008307FF"/>
        </w:tc>
        <w:tc>
          <w:tcPr>
            <w:tcW w:w="1114" w:type="dxa"/>
          </w:tcPr>
          <w:p w:rsidR="00722DDF" w:rsidRDefault="00722DDF" w:rsidP="008307FF"/>
        </w:tc>
        <w:tc>
          <w:tcPr>
            <w:tcW w:w="1204" w:type="dxa"/>
          </w:tcPr>
          <w:p w:rsidR="00722DDF" w:rsidRDefault="00722DDF" w:rsidP="008307FF"/>
        </w:tc>
        <w:tc>
          <w:tcPr>
            <w:tcW w:w="1535" w:type="dxa"/>
          </w:tcPr>
          <w:p w:rsidR="00722DDF" w:rsidRDefault="00722DDF" w:rsidP="008307FF"/>
        </w:tc>
      </w:tr>
      <w:tr w:rsidR="00722DDF" w:rsidTr="008307FF">
        <w:tc>
          <w:tcPr>
            <w:tcW w:w="1699" w:type="dxa"/>
          </w:tcPr>
          <w:p w:rsidR="00722DDF" w:rsidRDefault="00722DDF" w:rsidP="008307FF"/>
          <w:p w:rsidR="00722DDF" w:rsidRDefault="00722DDF" w:rsidP="008307FF"/>
        </w:tc>
        <w:tc>
          <w:tcPr>
            <w:tcW w:w="1603" w:type="dxa"/>
          </w:tcPr>
          <w:p w:rsidR="00722DDF" w:rsidRDefault="00722DDF" w:rsidP="008307FF"/>
        </w:tc>
        <w:tc>
          <w:tcPr>
            <w:tcW w:w="1256" w:type="dxa"/>
          </w:tcPr>
          <w:p w:rsidR="00722DDF" w:rsidRDefault="00722DDF" w:rsidP="008307FF"/>
        </w:tc>
        <w:tc>
          <w:tcPr>
            <w:tcW w:w="1256" w:type="dxa"/>
          </w:tcPr>
          <w:p w:rsidR="00722DDF" w:rsidRDefault="00722DDF" w:rsidP="008307FF"/>
        </w:tc>
        <w:tc>
          <w:tcPr>
            <w:tcW w:w="1260" w:type="dxa"/>
          </w:tcPr>
          <w:p w:rsidR="00722DDF" w:rsidRDefault="00722DDF" w:rsidP="008307FF"/>
        </w:tc>
        <w:tc>
          <w:tcPr>
            <w:tcW w:w="1260" w:type="dxa"/>
          </w:tcPr>
          <w:p w:rsidR="00722DDF" w:rsidRDefault="00722DDF" w:rsidP="008307FF"/>
        </w:tc>
        <w:tc>
          <w:tcPr>
            <w:tcW w:w="1270" w:type="dxa"/>
          </w:tcPr>
          <w:p w:rsidR="00722DDF" w:rsidRDefault="00722DDF" w:rsidP="008307FF"/>
        </w:tc>
        <w:tc>
          <w:tcPr>
            <w:tcW w:w="1483" w:type="dxa"/>
          </w:tcPr>
          <w:p w:rsidR="00722DDF" w:rsidRDefault="00722DDF" w:rsidP="008307FF"/>
        </w:tc>
        <w:tc>
          <w:tcPr>
            <w:tcW w:w="1114" w:type="dxa"/>
          </w:tcPr>
          <w:p w:rsidR="00722DDF" w:rsidRDefault="00722DDF" w:rsidP="008307FF"/>
        </w:tc>
        <w:tc>
          <w:tcPr>
            <w:tcW w:w="1204" w:type="dxa"/>
          </w:tcPr>
          <w:p w:rsidR="00722DDF" w:rsidRDefault="00722DDF" w:rsidP="008307FF"/>
        </w:tc>
        <w:tc>
          <w:tcPr>
            <w:tcW w:w="1535" w:type="dxa"/>
          </w:tcPr>
          <w:p w:rsidR="00722DDF" w:rsidRDefault="00722DDF" w:rsidP="008307FF"/>
        </w:tc>
      </w:tr>
    </w:tbl>
    <w:p w:rsidR="00722DDF" w:rsidRDefault="00722DDF" w:rsidP="00722DDF"/>
    <w:p w:rsidR="00722DDF" w:rsidRDefault="00722DDF" w:rsidP="00722DDF"/>
    <w:p w:rsidR="00722DDF" w:rsidRDefault="00722DDF" w:rsidP="00722DDF">
      <w:pPr>
        <w:jc w:val="center"/>
        <w:rPr>
          <w:b/>
          <w:highlight w:val="yellow"/>
          <w:u w:val="single"/>
        </w:rPr>
        <w:sectPr w:rsidR="00722DDF" w:rsidSect="00DC2B37">
          <w:pgSz w:w="15840" w:h="12240" w:orient="landscape"/>
          <w:pgMar w:top="360" w:right="907" w:bottom="360" w:left="1440" w:header="720" w:footer="720" w:gutter="0"/>
          <w:cols w:space="720"/>
          <w:docGrid w:linePitch="360"/>
        </w:sectPr>
      </w:pPr>
    </w:p>
    <w:p w:rsidR="00722DDF" w:rsidRDefault="00722DDF" w:rsidP="00722DDF">
      <w:pPr>
        <w:rPr>
          <w:b/>
        </w:rPr>
      </w:pPr>
      <w:r>
        <w:rPr>
          <w:b/>
          <w:u w:val="single"/>
        </w:rPr>
        <w:t>8</w:t>
      </w:r>
      <w:r w:rsidRPr="00714FD4">
        <w:rPr>
          <w:b/>
          <w:u w:val="single"/>
        </w:rPr>
        <w:t>) Chart B: Checklist of Necessary Features</w:t>
      </w:r>
      <w:r w:rsidRPr="005764BD">
        <w:rPr>
          <w:b/>
          <w:sz w:val="28"/>
          <w:szCs w:val="28"/>
        </w:rPr>
        <w:t xml:space="preserve"> </w:t>
      </w:r>
      <w:r>
        <w:rPr>
          <w:b/>
        </w:rPr>
        <w:t xml:space="preserve"> </w:t>
      </w:r>
    </w:p>
    <w:p w:rsidR="00722DDF" w:rsidRPr="00714FD4" w:rsidRDefault="00722DDF" w:rsidP="00722DDF">
      <w:r w:rsidRPr="00714FD4">
        <w:t>To be used as a checklist to ensure the students have covered the necessary expectations, used appropriate resources and connected them to society, application and the real-world.</w:t>
      </w:r>
    </w:p>
    <w:p w:rsidR="00722DDF" w:rsidRPr="004E71F9" w:rsidRDefault="00722DDF" w:rsidP="00722DDF">
      <w:pPr>
        <w:rPr>
          <w:b/>
          <w:u w:val="single"/>
        </w:rPr>
      </w:pPr>
    </w:p>
    <w:tbl>
      <w:tblPr>
        <w:tblW w:w="14148"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1718"/>
        <w:gridCol w:w="1538"/>
        <w:gridCol w:w="5130"/>
        <w:gridCol w:w="5212"/>
      </w:tblGrid>
      <w:tr w:rsidR="00722DDF" w:rsidTr="008307FF">
        <w:tc>
          <w:tcPr>
            <w:tcW w:w="550" w:type="dxa"/>
            <w:shd w:val="clear" w:color="auto" w:fill="E0E0E0"/>
          </w:tcPr>
          <w:p w:rsidR="00722DDF" w:rsidRPr="00ED44ED" w:rsidRDefault="00722DDF" w:rsidP="008307FF">
            <w:pPr>
              <w:rPr>
                <w:b/>
              </w:rPr>
            </w:pPr>
          </w:p>
        </w:tc>
        <w:tc>
          <w:tcPr>
            <w:tcW w:w="1718" w:type="dxa"/>
            <w:shd w:val="clear" w:color="auto" w:fill="E0E0E0"/>
          </w:tcPr>
          <w:p w:rsidR="00722DDF" w:rsidRPr="00ED44ED" w:rsidRDefault="00722DDF" w:rsidP="008307FF">
            <w:pPr>
              <w:rPr>
                <w:b/>
              </w:rPr>
            </w:pPr>
            <w:r w:rsidRPr="00ED44ED">
              <w:rPr>
                <w:b/>
              </w:rPr>
              <w:t>Lessons covered in Unit</w:t>
            </w:r>
          </w:p>
        </w:tc>
        <w:tc>
          <w:tcPr>
            <w:tcW w:w="1538" w:type="dxa"/>
            <w:shd w:val="clear" w:color="auto" w:fill="E0E0E0"/>
          </w:tcPr>
          <w:p w:rsidR="00722DDF" w:rsidRPr="00ED44ED" w:rsidRDefault="00722DDF" w:rsidP="008307FF">
            <w:pPr>
              <w:rPr>
                <w:b/>
              </w:rPr>
            </w:pPr>
            <w:r w:rsidRPr="00ED44ED">
              <w:rPr>
                <w:b/>
              </w:rPr>
              <w:t xml:space="preserve">Checkmark 2 or more </w:t>
            </w:r>
            <w:r>
              <w:rPr>
                <w:b/>
              </w:rPr>
              <w:t xml:space="preserve">concepts that </w:t>
            </w:r>
            <w:r w:rsidRPr="00ED44ED">
              <w:rPr>
                <w:b/>
              </w:rPr>
              <w:t>you have chosen to include in</w:t>
            </w:r>
            <w:r>
              <w:rPr>
                <w:b/>
              </w:rPr>
              <w:t xml:space="preserve"> your</w:t>
            </w:r>
            <w:r w:rsidRPr="00ED44ED">
              <w:rPr>
                <w:b/>
              </w:rPr>
              <w:t xml:space="preserve"> presentation</w:t>
            </w:r>
          </w:p>
        </w:tc>
        <w:tc>
          <w:tcPr>
            <w:tcW w:w="5130" w:type="dxa"/>
            <w:shd w:val="clear" w:color="auto" w:fill="E0E0E0"/>
          </w:tcPr>
          <w:p w:rsidR="00722DDF" w:rsidRPr="00ED44ED" w:rsidRDefault="00722DDF" w:rsidP="008307FF">
            <w:pPr>
              <w:rPr>
                <w:b/>
              </w:rPr>
            </w:pPr>
            <w:r w:rsidRPr="00ED44ED">
              <w:rPr>
                <w:b/>
              </w:rPr>
              <w:t>Resources to be used to facilitate research and gathering of information:</w:t>
            </w:r>
          </w:p>
          <w:p w:rsidR="00722DDF" w:rsidRPr="000433E3" w:rsidRDefault="00722DDF" w:rsidP="00722DDF">
            <w:pPr>
              <w:numPr>
                <w:ilvl w:val="1"/>
                <w:numId w:val="27"/>
              </w:numPr>
              <w:tabs>
                <w:tab w:val="clear" w:pos="1440"/>
                <w:tab w:val="num" w:pos="518"/>
              </w:tabs>
              <w:ind w:left="315" w:hanging="315"/>
            </w:pPr>
            <w:r w:rsidRPr="000433E3">
              <w:t>Class text book</w:t>
            </w:r>
          </w:p>
          <w:p w:rsidR="00722DDF" w:rsidRPr="000433E3" w:rsidRDefault="00722DDF" w:rsidP="00722DDF">
            <w:pPr>
              <w:numPr>
                <w:ilvl w:val="1"/>
                <w:numId w:val="27"/>
              </w:numPr>
              <w:tabs>
                <w:tab w:val="clear" w:pos="1440"/>
                <w:tab w:val="num" w:pos="518"/>
              </w:tabs>
              <w:ind w:left="315" w:hanging="315"/>
            </w:pPr>
            <w:r w:rsidRPr="000433E3">
              <w:t>Scientific Journal</w:t>
            </w:r>
          </w:p>
          <w:p w:rsidR="00722DDF" w:rsidRPr="000433E3" w:rsidRDefault="00722DDF" w:rsidP="00722DDF">
            <w:pPr>
              <w:numPr>
                <w:ilvl w:val="1"/>
                <w:numId w:val="27"/>
              </w:numPr>
              <w:tabs>
                <w:tab w:val="clear" w:pos="1440"/>
                <w:tab w:val="num" w:pos="518"/>
              </w:tabs>
              <w:ind w:left="315" w:hanging="315"/>
            </w:pPr>
            <w:r w:rsidRPr="000433E3">
              <w:t>Encyclopaedia</w:t>
            </w:r>
          </w:p>
          <w:p w:rsidR="00722DDF" w:rsidRDefault="00722DDF" w:rsidP="00722DDF">
            <w:pPr>
              <w:numPr>
                <w:ilvl w:val="1"/>
                <w:numId w:val="27"/>
              </w:numPr>
              <w:tabs>
                <w:tab w:val="clear" w:pos="1440"/>
                <w:tab w:val="num" w:pos="518"/>
              </w:tabs>
              <w:ind w:left="315" w:hanging="315"/>
            </w:pPr>
            <w:r w:rsidRPr="000433E3">
              <w:t>Interview person in company or expert</w:t>
            </w:r>
          </w:p>
          <w:p w:rsidR="00722DDF" w:rsidRDefault="00722DDF" w:rsidP="00722DDF">
            <w:pPr>
              <w:numPr>
                <w:ilvl w:val="1"/>
                <w:numId w:val="27"/>
              </w:numPr>
              <w:tabs>
                <w:tab w:val="clear" w:pos="1440"/>
                <w:tab w:val="num" w:pos="518"/>
              </w:tabs>
              <w:ind w:left="315" w:hanging="315"/>
            </w:pPr>
            <w:r>
              <w:t>Youtube video</w:t>
            </w:r>
          </w:p>
          <w:p w:rsidR="00722DDF" w:rsidRPr="000433E3" w:rsidRDefault="00722DDF" w:rsidP="00722DDF">
            <w:pPr>
              <w:numPr>
                <w:ilvl w:val="1"/>
                <w:numId w:val="27"/>
              </w:numPr>
              <w:tabs>
                <w:tab w:val="clear" w:pos="1440"/>
                <w:tab w:val="num" w:pos="518"/>
              </w:tabs>
              <w:ind w:left="315" w:hanging="315"/>
            </w:pPr>
            <w:r>
              <w:t>etc.</w:t>
            </w:r>
          </w:p>
        </w:tc>
        <w:tc>
          <w:tcPr>
            <w:tcW w:w="5212" w:type="dxa"/>
            <w:shd w:val="clear" w:color="auto" w:fill="E0E0E0"/>
          </w:tcPr>
          <w:p w:rsidR="00722DDF" w:rsidRPr="00ED44ED" w:rsidRDefault="00722DDF" w:rsidP="008307FF">
            <w:pPr>
              <w:rPr>
                <w:b/>
              </w:rPr>
            </w:pPr>
            <w:r w:rsidRPr="00ED44ED">
              <w:rPr>
                <w:b/>
              </w:rPr>
              <w:t>Details that will be addressed during the presentation with respect to the lessons covered and how it directly ties in to society, applications in the real-world, etc…</w:t>
            </w:r>
          </w:p>
        </w:tc>
      </w:tr>
      <w:tr w:rsidR="00722DDF" w:rsidTr="008307FF">
        <w:tc>
          <w:tcPr>
            <w:tcW w:w="550" w:type="dxa"/>
          </w:tcPr>
          <w:p w:rsidR="00722DDF" w:rsidRPr="007C5558" w:rsidRDefault="00722DDF" w:rsidP="008307FF">
            <w:r w:rsidRPr="007C5558">
              <w:t xml:space="preserve">1) </w:t>
            </w:r>
          </w:p>
        </w:tc>
        <w:tc>
          <w:tcPr>
            <w:tcW w:w="1718" w:type="dxa"/>
          </w:tcPr>
          <w:p w:rsidR="00722DDF" w:rsidRDefault="00722DDF" w:rsidP="008307FF">
            <w:r w:rsidRPr="007C5558">
              <w:t>Quantum Mechanics</w:t>
            </w:r>
          </w:p>
          <w:p w:rsidR="00722DDF" w:rsidRPr="007C5558" w:rsidRDefault="00722DDF" w:rsidP="008307FF"/>
        </w:tc>
        <w:tc>
          <w:tcPr>
            <w:tcW w:w="1538" w:type="dxa"/>
          </w:tcPr>
          <w:p w:rsidR="00722DDF" w:rsidRPr="007C5558" w:rsidRDefault="00722DDF" w:rsidP="008307FF"/>
        </w:tc>
        <w:tc>
          <w:tcPr>
            <w:tcW w:w="5130" w:type="dxa"/>
            <w:vMerge w:val="restart"/>
          </w:tcPr>
          <w:p w:rsidR="00722DDF" w:rsidRPr="007C5558" w:rsidRDefault="00722DDF" w:rsidP="008307FF"/>
        </w:tc>
        <w:tc>
          <w:tcPr>
            <w:tcW w:w="5212" w:type="dxa"/>
            <w:vMerge w:val="restart"/>
          </w:tcPr>
          <w:p w:rsidR="00722DDF" w:rsidRPr="007C5558" w:rsidRDefault="00722DDF" w:rsidP="008307FF"/>
        </w:tc>
      </w:tr>
      <w:tr w:rsidR="00722DDF" w:rsidTr="008307FF">
        <w:tc>
          <w:tcPr>
            <w:tcW w:w="550" w:type="dxa"/>
          </w:tcPr>
          <w:p w:rsidR="00722DDF" w:rsidRPr="007C5558" w:rsidRDefault="00722DDF" w:rsidP="008307FF">
            <w:r w:rsidRPr="007C5558">
              <w:t xml:space="preserve">2) </w:t>
            </w:r>
          </w:p>
        </w:tc>
        <w:tc>
          <w:tcPr>
            <w:tcW w:w="1718" w:type="dxa"/>
          </w:tcPr>
          <w:p w:rsidR="00722DDF" w:rsidRDefault="00722DDF" w:rsidP="008307FF">
            <w:r>
              <w:t>VSEPR Theory</w:t>
            </w:r>
          </w:p>
          <w:p w:rsidR="00722DDF" w:rsidRPr="007C5558" w:rsidRDefault="00722DDF" w:rsidP="008307FF"/>
        </w:tc>
        <w:tc>
          <w:tcPr>
            <w:tcW w:w="1538" w:type="dxa"/>
          </w:tcPr>
          <w:p w:rsidR="00722DDF" w:rsidRPr="007C5558" w:rsidRDefault="00722DDF" w:rsidP="008307FF"/>
        </w:tc>
        <w:tc>
          <w:tcPr>
            <w:tcW w:w="5130" w:type="dxa"/>
            <w:vMerge/>
          </w:tcPr>
          <w:p w:rsidR="00722DDF" w:rsidRPr="007C5558" w:rsidRDefault="00722DDF" w:rsidP="008307FF"/>
        </w:tc>
        <w:tc>
          <w:tcPr>
            <w:tcW w:w="5212" w:type="dxa"/>
            <w:vMerge/>
          </w:tcPr>
          <w:p w:rsidR="00722DDF" w:rsidRPr="007C5558" w:rsidRDefault="00722DDF" w:rsidP="008307FF"/>
        </w:tc>
      </w:tr>
      <w:tr w:rsidR="00722DDF" w:rsidTr="008307FF">
        <w:tc>
          <w:tcPr>
            <w:tcW w:w="550" w:type="dxa"/>
          </w:tcPr>
          <w:p w:rsidR="00722DDF" w:rsidRPr="007C5558" w:rsidRDefault="00722DDF" w:rsidP="008307FF">
            <w:r w:rsidRPr="007C5558">
              <w:t xml:space="preserve">3) </w:t>
            </w:r>
          </w:p>
        </w:tc>
        <w:tc>
          <w:tcPr>
            <w:tcW w:w="1718" w:type="dxa"/>
          </w:tcPr>
          <w:p w:rsidR="00722DDF" w:rsidRDefault="00722DDF" w:rsidP="008307FF">
            <w:r>
              <w:t>Electronic configurations</w:t>
            </w:r>
          </w:p>
          <w:p w:rsidR="00722DDF" w:rsidRPr="007C5558" w:rsidRDefault="00722DDF" w:rsidP="008307FF"/>
        </w:tc>
        <w:tc>
          <w:tcPr>
            <w:tcW w:w="1538" w:type="dxa"/>
          </w:tcPr>
          <w:p w:rsidR="00722DDF" w:rsidRPr="007C5558" w:rsidRDefault="00722DDF" w:rsidP="008307FF"/>
        </w:tc>
        <w:tc>
          <w:tcPr>
            <w:tcW w:w="5130" w:type="dxa"/>
            <w:vMerge/>
          </w:tcPr>
          <w:p w:rsidR="00722DDF" w:rsidRPr="007C5558" w:rsidRDefault="00722DDF" w:rsidP="008307FF"/>
        </w:tc>
        <w:tc>
          <w:tcPr>
            <w:tcW w:w="5212" w:type="dxa"/>
            <w:vMerge/>
          </w:tcPr>
          <w:p w:rsidR="00722DDF" w:rsidRPr="007C5558" w:rsidRDefault="00722DDF" w:rsidP="008307FF"/>
        </w:tc>
      </w:tr>
      <w:tr w:rsidR="00722DDF" w:rsidTr="008307FF">
        <w:tc>
          <w:tcPr>
            <w:tcW w:w="550" w:type="dxa"/>
          </w:tcPr>
          <w:p w:rsidR="00722DDF" w:rsidRPr="007C5558" w:rsidRDefault="00722DDF" w:rsidP="008307FF">
            <w:r w:rsidRPr="007C5558">
              <w:t xml:space="preserve">4) </w:t>
            </w:r>
          </w:p>
        </w:tc>
        <w:tc>
          <w:tcPr>
            <w:tcW w:w="1718" w:type="dxa"/>
          </w:tcPr>
          <w:p w:rsidR="00722DDF" w:rsidRDefault="00722DDF" w:rsidP="008307FF">
            <w:r>
              <w:t>Intra-molecular Bonding</w:t>
            </w:r>
          </w:p>
          <w:p w:rsidR="00722DDF" w:rsidRPr="007C5558" w:rsidRDefault="00722DDF" w:rsidP="008307FF"/>
        </w:tc>
        <w:tc>
          <w:tcPr>
            <w:tcW w:w="1538" w:type="dxa"/>
          </w:tcPr>
          <w:p w:rsidR="00722DDF" w:rsidRPr="007C5558" w:rsidRDefault="00722DDF" w:rsidP="008307FF"/>
        </w:tc>
        <w:tc>
          <w:tcPr>
            <w:tcW w:w="5130" w:type="dxa"/>
            <w:vMerge/>
          </w:tcPr>
          <w:p w:rsidR="00722DDF" w:rsidRPr="007C5558" w:rsidRDefault="00722DDF" w:rsidP="008307FF"/>
        </w:tc>
        <w:tc>
          <w:tcPr>
            <w:tcW w:w="5212" w:type="dxa"/>
            <w:vMerge/>
          </w:tcPr>
          <w:p w:rsidR="00722DDF" w:rsidRPr="007C5558" w:rsidRDefault="00722DDF" w:rsidP="008307FF"/>
        </w:tc>
      </w:tr>
      <w:tr w:rsidR="00722DDF" w:rsidTr="008307FF">
        <w:tc>
          <w:tcPr>
            <w:tcW w:w="550" w:type="dxa"/>
          </w:tcPr>
          <w:p w:rsidR="00722DDF" w:rsidRPr="007C5558" w:rsidRDefault="00722DDF" w:rsidP="008307FF">
            <w:r w:rsidRPr="007C5558">
              <w:t xml:space="preserve">5) </w:t>
            </w:r>
          </w:p>
        </w:tc>
        <w:tc>
          <w:tcPr>
            <w:tcW w:w="1718" w:type="dxa"/>
          </w:tcPr>
          <w:p w:rsidR="00722DDF" w:rsidRDefault="00722DDF" w:rsidP="008307FF">
            <w:r>
              <w:t>Inter-molecular Bonding</w:t>
            </w:r>
          </w:p>
          <w:p w:rsidR="00722DDF" w:rsidRPr="007C5558" w:rsidRDefault="00722DDF" w:rsidP="008307FF"/>
        </w:tc>
        <w:tc>
          <w:tcPr>
            <w:tcW w:w="1538" w:type="dxa"/>
          </w:tcPr>
          <w:p w:rsidR="00722DDF" w:rsidRPr="007C5558" w:rsidRDefault="00722DDF" w:rsidP="008307FF"/>
        </w:tc>
        <w:tc>
          <w:tcPr>
            <w:tcW w:w="5130" w:type="dxa"/>
            <w:vMerge/>
          </w:tcPr>
          <w:p w:rsidR="00722DDF" w:rsidRPr="007C5558" w:rsidRDefault="00722DDF" w:rsidP="008307FF"/>
        </w:tc>
        <w:tc>
          <w:tcPr>
            <w:tcW w:w="5212" w:type="dxa"/>
            <w:vMerge/>
          </w:tcPr>
          <w:p w:rsidR="00722DDF" w:rsidRPr="007C5558" w:rsidRDefault="00722DDF" w:rsidP="008307FF"/>
        </w:tc>
      </w:tr>
      <w:tr w:rsidR="00722DDF" w:rsidTr="008307FF">
        <w:tc>
          <w:tcPr>
            <w:tcW w:w="550" w:type="dxa"/>
          </w:tcPr>
          <w:p w:rsidR="00722DDF" w:rsidRPr="007C5558" w:rsidRDefault="00722DDF" w:rsidP="008307FF">
            <w:r w:rsidRPr="007C5558">
              <w:t xml:space="preserve">6) </w:t>
            </w:r>
          </w:p>
        </w:tc>
        <w:tc>
          <w:tcPr>
            <w:tcW w:w="1718" w:type="dxa"/>
          </w:tcPr>
          <w:p w:rsidR="00722DDF" w:rsidRPr="007C5558" w:rsidRDefault="00722DDF" w:rsidP="008307FF">
            <w:r>
              <w:t>Properties of Solids and Liquids</w:t>
            </w:r>
          </w:p>
        </w:tc>
        <w:tc>
          <w:tcPr>
            <w:tcW w:w="1538" w:type="dxa"/>
          </w:tcPr>
          <w:p w:rsidR="00722DDF" w:rsidRPr="007C5558" w:rsidRDefault="00722DDF" w:rsidP="008307FF"/>
        </w:tc>
        <w:tc>
          <w:tcPr>
            <w:tcW w:w="5130" w:type="dxa"/>
            <w:vMerge/>
          </w:tcPr>
          <w:p w:rsidR="00722DDF" w:rsidRPr="007C5558" w:rsidRDefault="00722DDF" w:rsidP="008307FF"/>
        </w:tc>
        <w:tc>
          <w:tcPr>
            <w:tcW w:w="5212" w:type="dxa"/>
            <w:vMerge/>
          </w:tcPr>
          <w:p w:rsidR="00722DDF" w:rsidRPr="007C5558" w:rsidRDefault="00722DDF" w:rsidP="008307FF"/>
        </w:tc>
      </w:tr>
    </w:tbl>
    <w:p w:rsidR="00722DDF" w:rsidRDefault="00722DDF" w:rsidP="00722DDF">
      <w:pPr>
        <w:rPr>
          <w:b/>
        </w:rPr>
      </w:pPr>
    </w:p>
    <w:p w:rsidR="00722DDF" w:rsidRDefault="00722DDF" w:rsidP="00722DDF">
      <w:pPr>
        <w:rPr>
          <w:b/>
        </w:rPr>
      </w:pPr>
    </w:p>
    <w:p w:rsidR="00722DDF" w:rsidRDefault="00722DDF" w:rsidP="00722DDF">
      <w:pPr>
        <w:jc w:val="center"/>
        <w:rPr>
          <w:b/>
        </w:rPr>
        <w:sectPr w:rsidR="00722DDF" w:rsidSect="00125359">
          <w:pgSz w:w="15840" w:h="12240" w:orient="landscape"/>
          <w:pgMar w:top="360" w:right="907" w:bottom="360" w:left="1440" w:header="720" w:footer="720" w:gutter="0"/>
          <w:cols w:space="720"/>
          <w:docGrid w:linePitch="360"/>
        </w:sectPr>
      </w:pPr>
    </w:p>
    <w:p w:rsidR="00722DDF" w:rsidRPr="003B6310" w:rsidRDefault="00722DDF" w:rsidP="00722DDF">
      <w:pPr>
        <w:jc w:val="center"/>
      </w:pPr>
      <w:r>
        <w:rPr>
          <w:b/>
          <w:u w:val="single"/>
        </w:rPr>
        <w:t>Appendix</w:t>
      </w:r>
    </w:p>
    <w:p w:rsidR="00722DDF" w:rsidRDefault="00722DDF" w:rsidP="00722DDF">
      <w:pPr>
        <w:rPr>
          <w:b/>
        </w:rPr>
      </w:pPr>
    </w:p>
    <w:p w:rsidR="00722DDF" w:rsidRPr="00661FDF" w:rsidRDefault="00722DDF" w:rsidP="00722DDF">
      <w:pPr>
        <w:rPr>
          <w:b/>
          <w:sz w:val="28"/>
          <w:szCs w:val="28"/>
        </w:rPr>
      </w:pPr>
      <w:r w:rsidRPr="00661FDF">
        <w:rPr>
          <w:b/>
          <w:sz w:val="40"/>
          <w:szCs w:val="40"/>
          <w:u w:val="single"/>
        </w:rPr>
        <w:t>EXIT Ticket</w:t>
      </w:r>
      <w:r>
        <w:rPr>
          <w:b/>
          <w:sz w:val="28"/>
          <w:szCs w:val="28"/>
        </w:rPr>
        <w:tab/>
      </w:r>
      <w:r>
        <w:rPr>
          <w:b/>
          <w:sz w:val="28"/>
          <w:szCs w:val="28"/>
        </w:rPr>
        <w:tab/>
        <w:t xml:space="preserve">Name: </w:t>
      </w:r>
      <w:r w:rsidRPr="00661FDF">
        <w:rPr>
          <w:b/>
          <w:sz w:val="28"/>
          <w:szCs w:val="28"/>
        </w:rPr>
        <w:t>_________________</w:t>
      </w:r>
      <w:r>
        <w:rPr>
          <w:b/>
          <w:sz w:val="28"/>
          <w:szCs w:val="28"/>
        </w:rPr>
        <w:t>_______________</w:t>
      </w:r>
    </w:p>
    <w:p w:rsidR="00722DDF" w:rsidRDefault="00722DDF" w:rsidP="00722DDF">
      <w:pPr>
        <w:rPr>
          <w:b/>
          <w:sz w:val="28"/>
          <w:szCs w:val="28"/>
        </w:rPr>
      </w:pPr>
    </w:p>
    <w:p w:rsidR="00722DDF" w:rsidRDefault="00722DDF" w:rsidP="00722DDF">
      <w:pPr>
        <w:rPr>
          <w:b/>
          <w:sz w:val="32"/>
          <w:szCs w:val="32"/>
        </w:rPr>
      </w:pPr>
      <w:r>
        <w:rPr>
          <w:b/>
          <w:noProof/>
          <w:sz w:val="28"/>
          <w:szCs w:val="28"/>
          <w:lang w:eastAsia="en-CA"/>
        </w:rPr>
        <w:drawing>
          <wp:inline distT="0" distB="0" distL="0" distR="0">
            <wp:extent cx="1371600" cy="800100"/>
            <wp:effectExtent l="19050" t="0" r="0" b="0"/>
            <wp:docPr id="23" name="Picture 1" descr="MC9002333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233316[1]"/>
                    <pic:cNvPicPr>
                      <a:picLocks noChangeAspect="1" noChangeArrowheads="1"/>
                    </pic:cNvPicPr>
                  </pic:nvPicPr>
                  <pic:blipFill>
                    <a:blip r:embed="rId35" cstate="print"/>
                    <a:srcRect/>
                    <a:stretch>
                      <a:fillRect/>
                    </a:stretch>
                  </pic:blipFill>
                  <pic:spPr bwMode="auto">
                    <a:xfrm>
                      <a:off x="0" y="0"/>
                      <a:ext cx="1371600" cy="800100"/>
                    </a:xfrm>
                    <a:prstGeom prst="rect">
                      <a:avLst/>
                    </a:prstGeom>
                    <a:noFill/>
                    <a:ln w="9525">
                      <a:noFill/>
                      <a:miter lim="800000"/>
                      <a:headEnd/>
                      <a:tailEnd/>
                    </a:ln>
                  </pic:spPr>
                </pic:pic>
              </a:graphicData>
            </a:graphic>
          </wp:inline>
        </w:drawing>
      </w:r>
      <w:r>
        <w:rPr>
          <w:b/>
          <w:sz w:val="32"/>
          <w:szCs w:val="32"/>
        </w:rPr>
        <w:t xml:space="preserve"> </w:t>
      </w:r>
    </w:p>
    <w:p w:rsidR="00722DDF" w:rsidRPr="00661FDF" w:rsidRDefault="00722DDF" w:rsidP="00722DDF">
      <w:pPr>
        <w:rPr>
          <w:b/>
          <w:sz w:val="32"/>
          <w:szCs w:val="32"/>
        </w:rPr>
      </w:pPr>
      <w:r w:rsidRPr="00661FDF">
        <w:rPr>
          <w:b/>
          <w:sz w:val="32"/>
          <w:szCs w:val="32"/>
        </w:rPr>
        <w:t xml:space="preserve">1. Describe one new concept you learned today about the </w:t>
      </w:r>
      <w:r>
        <w:rPr>
          <w:b/>
          <w:sz w:val="32"/>
          <w:szCs w:val="32"/>
        </w:rPr>
        <w:t>Structure and Properties of Matter</w:t>
      </w:r>
      <w:r w:rsidRPr="00661FDF">
        <w:rPr>
          <w:b/>
          <w:sz w:val="32"/>
          <w:szCs w:val="32"/>
        </w:rPr>
        <w:t>.</w:t>
      </w:r>
    </w:p>
    <w:p w:rsidR="00722DDF" w:rsidRPr="00661FDF" w:rsidRDefault="00722DDF" w:rsidP="00722DDF">
      <w:pPr>
        <w:rPr>
          <w:b/>
          <w:sz w:val="32"/>
          <w:szCs w:val="32"/>
        </w:rPr>
      </w:pPr>
    </w:p>
    <w:p w:rsidR="00722DDF" w:rsidRDefault="00722DDF" w:rsidP="00722DDF">
      <w:pPr>
        <w:rPr>
          <w:b/>
          <w:sz w:val="32"/>
          <w:szCs w:val="32"/>
        </w:rPr>
      </w:pPr>
    </w:p>
    <w:p w:rsidR="00722DDF" w:rsidRPr="00661FDF" w:rsidRDefault="00722DDF" w:rsidP="00722DDF">
      <w:pPr>
        <w:rPr>
          <w:b/>
          <w:sz w:val="32"/>
          <w:szCs w:val="32"/>
        </w:rPr>
      </w:pPr>
    </w:p>
    <w:p w:rsidR="00722DDF" w:rsidRPr="00661FDF" w:rsidRDefault="00722DDF" w:rsidP="00722DDF">
      <w:pPr>
        <w:rPr>
          <w:b/>
          <w:sz w:val="32"/>
          <w:szCs w:val="32"/>
        </w:rPr>
      </w:pPr>
      <w:r w:rsidRPr="00661FDF">
        <w:rPr>
          <w:b/>
          <w:sz w:val="32"/>
          <w:szCs w:val="32"/>
        </w:rPr>
        <w:t>2. How can the new concept you learned today be applied in your life?</w:t>
      </w:r>
    </w:p>
    <w:p w:rsidR="00722DDF" w:rsidRDefault="00722DDF" w:rsidP="00722DDF">
      <w:pPr>
        <w:rPr>
          <w:b/>
          <w:sz w:val="28"/>
          <w:szCs w:val="28"/>
        </w:rPr>
      </w:pPr>
    </w:p>
    <w:p w:rsidR="00722DDF" w:rsidRDefault="00722DDF" w:rsidP="00722DDF">
      <w:pPr>
        <w:pBdr>
          <w:bottom w:val="single" w:sz="12" w:space="1" w:color="auto"/>
        </w:pBdr>
        <w:rPr>
          <w:b/>
        </w:rPr>
      </w:pPr>
    </w:p>
    <w:p w:rsidR="00722DDF" w:rsidRDefault="00722DDF" w:rsidP="00722DDF">
      <w:pPr>
        <w:rPr>
          <w:b/>
        </w:rPr>
      </w:pPr>
    </w:p>
    <w:p w:rsidR="00722DDF" w:rsidRPr="00621A2E" w:rsidRDefault="00722DDF" w:rsidP="00722DDF">
      <w:pPr>
        <w:jc w:val="center"/>
        <w:rPr>
          <w:b/>
          <w:u w:val="single"/>
        </w:rPr>
      </w:pPr>
      <w:r w:rsidRPr="00621A2E">
        <w:rPr>
          <w:b/>
          <w:u w:val="single"/>
        </w:rPr>
        <w:t>Peer Assessment</w:t>
      </w:r>
      <w:r>
        <w:rPr>
          <w:b/>
          <w:u w:val="single"/>
        </w:rPr>
        <w:t xml:space="preserve"> &amp; Self-Assessment</w:t>
      </w:r>
    </w:p>
    <w:p w:rsidR="00722DDF" w:rsidRPr="00621A2E" w:rsidRDefault="00722DDF" w:rsidP="00722DDF">
      <w:pPr>
        <w:rPr>
          <w:b/>
        </w:rPr>
      </w:pPr>
    </w:p>
    <w:p w:rsidR="00722DDF" w:rsidRDefault="00722DDF" w:rsidP="00722DDF">
      <w:r w:rsidRPr="00621A2E">
        <w:rPr>
          <w:b/>
        </w:rPr>
        <w:t>Name of all individuals in the group:</w:t>
      </w:r>
      <w:r w:rsidRPr="00621A2E">
        <w:rPr>
          <w:b/>
        </w:rPr>
        <w:tab/>
      </w:r>
      <w:r w:rsidRPr="00621A2E">
        <w:rPr>
          <w:b/>
          <w:u w:val="single"/>
        </w:rPr>
        <w:t xml:space="preserve"> </w:t>
      </w:r>
      <w:r w:rsidRPr="00621A2E">
        <w:t>______________________________&amp; _______________________________</w:t>
      </w:r>
    </w:p>
    <w:p w:rsidR="00722DDF" w:rsidRPr="00621A2E" w:rsidRDefault="00722DDF" w:rsidP="00722DDF">
      <w:pPr>
        <w:rPr>
          <w:b/>
          <w:u w:val="single"/>
        </w:rPr>
      </w:pPr>
    </w:p>
    <w:p w:rsidR="00722DDF" w:rsidRPr="00621A2E" w:rsidRDefault="00722DDF" w:rsidP="00722DDF">
      <w:pPr>
        <w:rPr>
          <w:b/>
        </w:rPr>
      </w:pPr>
      <w:r w:rsidRPr="00621A2E">
        <w:rPr>
          <w:b/>
        </w:rPr>
        <w:t xml:space="preserve">Topic </w:t>
      </w:r>
      <w:r>
        <w:rPr>
          <w:b/>
        </w:rPr>
        <w:t xml:space="preserve">&amp; Title </w:t>
      </w:r>
      <w:r w:rsidRPr="00621A2E">
        <w:rPr>
          <w:b/>
        </w:rPr>
        <w:t>of the group</w:t>
      </w:r>
      <w:r>
        <w:rPr>
          <w:b/>
        </w:rPr>
        <w:t xml:space="preserve"> Presentation: </w:t>
      </w:r>
      <w:r>
        <w:rPr>
          <w:b/>
        </w:rPr>
        <w:tab/>
      </w:r>
      <w:r w:rsidRPr="00621A2E">
        <w:rPr>
          <w:b/>
        </w:rPr>
        <w:t>_______________________________</w:t>
      </w:r>
      <w:r w:rsidRPr="00621A2E">
        <w:rPr>
          <w:b/>
        </w:rPr>
        <w:tab/>
      </w:r>
    </w:p>
    <w:p w:rsidR="00722DDF" w:rsidRPr="00621A2E" w:rsidRDefault="00722DDF" w:rsidP="00722DDF">
      <w:pPr>
        <w:rPr>
          <w:b/>
        </w:rPr>
      </w:pPr>
    </w:p>
    <w:p w:rsidR="00722DDF" w:rsidRPr="00621A2E" w:rsidRDefault="00722DDF" w:rsidP="00722DDF">
      <w:r>
        <w:rPr>
          <w:noProof/>
          <w:lang w:eastAsia="en-CA"/>
        </w:rPr>
        <w:drawing>
          <wp:inline distT="0" distB="0" distL="0" distR="0">
            <wp:extent cx="571500" cy="342900"/>
            <wp:effectExtent l="19050" t="0" r="0" b="0"/>
            <wp:docPr id="24" name="Picture 2" descr="MC9004413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441385[1]"/>
                    <pic:cNvPicPr>
                      <a:picLocks noChangeAspect="1" noChangeArrowheads="1"/>
                    </pic:cNvPicPr>
                  </pic:nvPicPr>
                  <pic:blipFill>
                    <a:blip r:embed="rId36" cstate="print"/>
                    <a:srcRect/>
                    <a:stretch>
                      <a:fillRect/>
                    </a:stretch>
                  </pic:blipFill>
                  <pic:spPr bwMode="auto">
                    <a:xfrm>
                      <a:off x="0" y="0"/>
                      <a:ext cx="571500" cy="342900"/>
                    </a:xfrm>
                    <a:prstGeom prst="rect">
                      <a:avLst/>
                    </a:prstGeom>
                    <a:noFill/>
                    <a:ln w="9525">
                      <a:noFill/>
                      <a:miter lim="800000"/>
                      <a:headEnd/>
                      <a:tailEnd/>
                    </a:ln>
                  </pic:spPr>
                </pic:pic>
              </a:graphicData>
            </a:graphic>
          </wp:inline>
        </w:drawing>
      </w:r>
      <w:smartTag w:uri="urn:schemas-microsoft-com:office:smarttags" w:element="stockticker">
        <w:r w:rsidRPr="00621A2E">
          <w:t>STAR</w:t>
        </w:r>
      </w:smartTag>
      <w:r w:rsidRPr="00621A2E">
        <w:t xml:space="preserve"> </w:t>
      </w:r>
    </w:p>
    <w:p w:rsidR="00722DDF" w:rsidRPr="00621A2E" w:rsidRDefault="00722DDF" w:rsidP="00722DDF">
      <w:r>
        <w:rPr>
          <w:noProof/>
          <w:lang w:eastAsia="en-CA"/>
        </w:rPr>
        <w:drawing>
          <wp:inline distT="0" distB="0" distL="0" distR="0">
            <wp:extent cx="571500" cy="428625"/>
            <wp:effectExtent l="19050" t="0" r="0" b="0"/>
            <wp:docPr id="25" name="Picture 3" descr="MC9004413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41385[1]"/>
                    <pic:cNvPicPr>
                      <a:picLocks noChangeAspect="1" noChangeArrowheads="1"/>
                    </pic:cNvPicPr>
                  </pic:nvPicPr>
                  <pic:blipFill>
                    <a:blip r:embed="rId37" cstate="print"/>
                    <a:srcRect/>
                    <a:stretch>
                      <a:fillRect/>
                    </a:stretch>
                  </pic:blipFill>
                  <pic:spPr bwMode="auto">
                    <a:xfrm>
                      <a:off x="0" y="0"/>
                      <a:ext cx="571500" cy="428625"/>
                    </a:xfrm>
                    <a:prstGeom prst="rect">
                      <a:avLst/>
                    </a:prstGeom>
                    <a:noFill/>
                    <a:ln w="9525">
                      <a:noFill/>
                      <a:miter lim="800000"/>
                      <a:headEnd/>
                      <a:tailEnd/>
                    </a:ln>
                  </pic:spPr>
                </pic:pic>
              </a:graphicData>
            </a:graphic>
          </wp:inline>
        </w:drawing>
      </w:r>
      <w:smartTag w:uri="urn:schemas-microsoft-com:office:smarttags" w:element="stockticker">
        <w:r w:rsidRPr="00621A2E">
          <w:t>STAR</w:t>
        </w:r>
      </w:smartTag>
    </w:p>
    <w:p w:rsidR="00722DDF" w:rsidRPr="00621A2E" w:rsidRDefault="00722DDF" w:rsidP="00722DDF"/>
    <w:p w:rsidR="00722DDF" w:rsidRPr="00621A2E" w:rsidRDefault="00722DDF" w:rsidP="00722DDF">
      <w:r w:rsidRPr="00621A2E">
        <w:t>WISH – You might consider…</w:t>
      </w:r>
    </w:p>
    <w:p w:rsidR="00722DDF" w:rsidRPr="00621A2E" w:rsidRDefault="00722DDF" w:rsidP="00722DDF">
      <w:r>
        <w:rPr>
          <w:noProof/>
          <w:lang w:eastAsia="en-CA"/>
        </w:rPr>
        <w:drawing>
          <wp:inline distT="0" distB="0" distL="0" distR="0">
            <wp:extent cx="647700" cy="514350"/>
            <wp:effectExtent l="19050" t="0" r="0" b="0"/>
            <wp:docPr id="26" name="Picture 4" descr="MC9003890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389050[1]"/>
                    <pic:cNvPicPr>
                      <a:picLocks noChangeAspect="1" noChangeArrowheads="1"/>
                    </pic:cNvPicPr>
                  </pic:nvPicPr>
                  <pic:blipFill>
                    <a:blip r:embed="rId38" cstate="print"/>
                    <a:srcRect/>
                    <a:stretch>
                      <a:fillRect/>
                    </a:stretch>
                  </pic:blipFill>
                  <pic:spPr bwMode="auto">
                    <a:xfrm>
                      <a:off x="0" y="0"/>
                      <a:ext cx="647700" cy="514350"/>
                    </a:xfrm>
                    <a:prstGeom prst="rect">
                      <a:avLst/>
                    </a:prstGeom>
                    <a:noFill/>
                    <a:ln w="9525">
                      <a:noFill/>
                      <a:miter lim="800000"/>
                      <a:headEnd/>
                      <a:tailEnd/>
                    </a:ln>
                  </pic:spPr>
                </pic:pic>
              </a:graphicData>
            </a:graphic>
          </wp:inline>
        </w:drawing>
      </w:r>
    </w:p>
    <w:p w:rsidR="00722DDF" w:rsidRDefault="00722DDF" w:rsidP="00722DDF">
      <w:pPr>
        <w:rPr>
          <w:b/>
        </w:rPr>
      </w:pPr>
    </w:p>
    <w:p w:rsidR="00722DDF" w:rsidRDefault="00722DDF" w:rsidP="00722DDF">
      <w:pPr>
        <w:rPr>
          <w:b/>
        </w:rPr>
      </w:pPr>
    </w:p>
    <w:p w:rsidR="00722DDF" w:rsidRDefault="00722DDF" w:rsidP="00722DDF">
      <w:pPr>
        <w:rPr>
          <w:b/>
        </w:rPr>
      </w:pPr>
    </w:p>
    <w:p w:rsidR="00722DDF" w:rsidRDefault="00722DDF" w:rsidP="00722DDF">
      <w:pPr>
        <w:rPr>
          <w:b/>
        </w:rPr>
      </w:pPr>
    </w:p>
    <w:p w:rsidR="00722DDF" w:rsidRDefault="00722DDF" w:rsidP="00722DDF">
      <w:pPr>
        <w:rPr>
          <w:b/>
        </w:rPr>
      </w:pPr>
    </w:p>
    <w:p w:rsidR="00722DDF" w:rsidRPr="005663F0" w:rsidRDefault="00722DDF" w:rsidP="00722DDF">
      <w:pPr>
        <w:jc w:val="center"/>
        <w:rPr>
          <w:b/>
          <w:u w:val="single"/>
        </w:rPr>
      </w:pPr>
      <w:r w:rsidRPr="005663F0">
        <w:rPr>
          <w:b/>
          <w:u w:val="single"/>
        </w:rPr>
        <w:t xml:space="preserve">11) </w:t>
      </w:r>
      <w:r>
        <w:rPr>
          <w:b/>
          <w:u w:val="single"/>
        </w:rPr>
        <w:t>Scoring Rubric for the F</w:t>
      </w:r>
      <w:r w:rsidRPr="005663F0">
        <w:rPr>
          <w:b/>
          <w:u w:val="single"/>
        </w:rPr>
        <w:t xml:space="preserve">inal </w:t>
      </w:r>
      <w:r>
        <w:rPr>
          <w:b/>
          <w:u w:val="single"/>
        </w:rPr>
        <w:t>P</w:t>
      </w:r>
      <w:r w:rsidRPr="005663F0">
        <w:rPr>
          <w:b/>
          <w:u w:val="single"/>
        </w:rPr>
        <w:t>roduct</w:t>
      </w:r>
    </w:p>
    <w:p w:rsidR="00722DDF" w:rsidRPr="00820823" w:rsidRDefault="00722DDF" w:rsidP="00722DDF">
      <w:pPr>
        <w:jc w:val="center"/>
        <w:rPr>
          <w:rFonts w:ascii="Gill Sans" w:hAnsi="Gill Sans"/>
          <w:b/>
          <w:sz w:val="20"/>
          <w:szCs w:val="20"/>
        </w:rPr>
      </w:pPr>
      <w:r w:rsidRPr="008C5C6F">
        <w:rPr>
          <w:b/>
        </w:rPr>
        <w:t xml:space="preserve">Level 1 to 4 evaluation scheme for </w:t>
      </w:r>
      <w:r>
        <w:rPr>
          <w:b/>
        </w:rPr>
        <w:t>Structure and Properties Unit – Culminating Activity Assignment</w:t>
      </w:r>
      <w:r>
        <w:rPr>
          <w:b/>
        </w:rPr>
        <w:tab/>
      </w:r>
      <w:r w:rsidRPr="00820823">
        <w:rPr>
          <w:rFonts w:ascii="Gill Sans" w:hAnsi="Gill Sans"/>
          <w:b/>
          <w:sz w:val="20"/>
          <w:szCs w:val="20"/>
        </w:rPr>
        <w:t xml:space="preserve">Rubric </w:t>
      </w:r>
      <w:r>
        <w:rPr>
          <w:rFonts w:ascii="Gill Sans" w:hAnsi="Gill Sans"/>
          <w:b/>
          <w:sz w:val="20"/>
          <w:szCs w:val="20"/>
        </w:rPr>
        <w:t>–</w:t>
      </w:r>
      <w:r w:rsidRPr="00820823">
        <w:rPr>
          <w:sz w:val="20"/>
          <w:szCs w:val="20"/>
        </w:rPr>
        <w:t xml:space="preserve">Grade </w:t>
      </w:r>
      <w:r>
        <w:rPr>
          <w:sz w:val="20"/>
          <w:szCs w:val="20"/>
        </w:rPr>
        <w:t>12</w:t>
      </w:r>
      <w:r>
        <w:rPr>
          <w:sz w:val="20"/>
          <w:szCs w:val="20"/>
        </w:rPr>
        <w:tab/>
        <w:t>Activity to be presented to class for 10-15 minutes</w:t>
      </w:r>
    </w:p>
    <w:tbl>
      <w:tblPr>
        <w:tblW w:w="151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0"/>
        <w:gridCol w:w="2340"/>
        <w:gridCol w:w="2340"/>
        <w:gridCol w:w="2520"/>
        <w:gridCol w:w="2880"/>
      </w:tblGrid>
      <w:tr w:rsidR="00722DDF" w:rsidTr="008307FF">
        <w:tc>
          <w:tcPr>
            <w:tcW w:w="5040" w:type="dxa"/>
            <w:tcBorders>
              <w:bottom w:val="single" w:sz="4" w:space="0" w:color="auto"/>
            </w:tcBorders>
            <w:shd w:val="clear" w:color="auto" w:fill="666666"/>
          </w:tcPr>
          <w:p w:rsidR="00722DDF" w:rsidRPr="00ED44ED" w:rsidRDefault="00722DDF" w:rsidP="008307FF">
            <w:pPr>
              <w:rPr>
                <w:b/>
                <w:color w:val="FFFFFF"/>
              </w:rPr>
            </w:pPr>
            <w:r w:rsidRPr="00ED44ED">
              <w:rPr>
                <w:b/>
                <w:color w:val="FFFFFF"/>
              </w:rPr>
              <w:t>Category / Criteria</w:t>
            </w:r>
          </w:p>
        </w:tc>
        <w:tc>
          <w:tcPr>
            <w:tcW w:w="2340" w:type="dxa"/>
            <w:tcBorders>
              <w:bottom w:val="single" w:sz="4" w:space="0" w:color="auto"/>
            </w:tcBorders>
            <w:shd w:val="clear" w:color="auto" w:fill="666666"/>
          </w:tcPr>
          <w:p w:rsidR="00722DDF" w:rsidRPr="00ED44ED" w:rsidRDefault="00722DDF" w:rsidP="008307FF">
            <w:pPr>
              <w:rPr>
                <w:b/>
                <w:color w:val="FFFFFF"/>
              </w:rPr>
            </w:pPr>
            <w:r w:rsidRPr="00ED44ED">
              <w:rPr>
                <w:b/>
                <w:color w:val="FFFFFF"/>
              </w:rPr>
              <w:t>Level 1</w:t>
            </w:r>
          </w:p>
        </w:tc>
        <w:tc>
          <w:tcPr>
            <w:tcW w:w="2340" w:type="dxa"/>
            <w:tcBorders>
              <w:bottom w:val="single" w:sz="4" w:space="0" w:color="auto"/>
            </w:tcBorders>
            <w:shd w:val="clear" w:color="auto" w:fill="666666"/>
          </w:tcPr>
          <w:p w:rsidR="00722DDF" w:rsidRPr="00ED44ED" w:rsidRDefault="00722DDF" w:rsidP="008307FF">
            <w:pPr>
              <w:rPr>
                <w:b/>
                <w:color w:val="FFFFFF"/>
              </w:rPr>
            </w:pPr>
            <w:r w:rsidRPr="00ED44ED">
              <w:rPr>
                <w:b/>
                <w:color w:val="FFFFFF"/>
              </w:rPr>
              <w:t>Level 2</w:t>
            </w:r>
          </w:p>
        </w:tc>
        <w:tc>
          <w:tcPr>
            <w:tcW w:w="2520" w:type="dxa"/>
            <w:tcBorders>
              <w:bottom w:val="single" w:sz="4" w:space="0" w:color="auto"/>
            </w:tcBorders>
            <w:shd w:val="clear" w:color="auto" w:fill="666666"/>
          </w:tcPr>
          <w:p w:rsidR="00722DDF" w:rsidRPr="00ED44ED" w:rsidRDefault="00722DDF" w:rsidP="008307FF">
            <w:pPr>
              <w:rPr>
                <w:b/>
                <w:color w:val="FFFFFF"/>
              </w:rPr>
            </w:pPr>
            <w:r w:rsidRPr="00ED44ED">
              <w:rPr>
                <w:b/>
                <w:color w:val="FFFFFF"/>
              </w:rPr>
              <w:t>Level 3</w:t>
            </w:r>
          </w:p>
        </w:tc>
        <w:tc>
          <w:tcPr>
            <w:tcW w:w="2880" w:type="dxa"/>
            <w:tcBorders>
              <w:bottom w:val="single" w:sz="4" w:space="0" w:color="auto"/>
            </w:tcBorders>
            <w:shd w:val="clear" w:color="auto" w:fill="666666"/>
          </w:tcPr>
          <w:p w:rsidR="00722DDF" w:rsidRPr="00ED44ED" w:rsidRDefault="00722DDF" w:rsidP="008307FF">
            <w:pPr>
              <w:rPr>
                <w:b/>
                <w:color w:val="FFFFFF"/>
              </w:rPr>
            </w:pPr>
            <w:r w:rsidRPr="00ED44ED">
              <w:rPr>
                <w:b/>
                <w:color w:val="FFFFFF"/>
              </w:rPr>
              <w:t>Level 4</w:t>
            </w:r>
          </w:p>
        </w:tc>
      </w:tr>
      <w:tr w:rsidR="00722DDF" w:rsidTr="008307FF">
        <w:trPr>
          <w:trHeight w:val="384"/>
        </w:trPr>
        <w:tc>
          <w:tcPr>
            <w:tcW w:w="15120" w:type="dxa"/>
            <w:gridSpan w:val="5"/>
            <w:shd w:val="clear" w:color="auto" w:fill="E6E6E6"/>
          </w:tcPr>
          <w:p w:rsidR="00722DDF" w:rsidRPr="00ED44ED" w:rsidRDefault="00722DDF" w:rsidP="008307FF">
            <w:pPr>
              <w:rPr>
                <w:b/>
              </w:rPr>
            </w:pPr>
            <w:r w:rsidRPr="00ED44ED">
              <w:rPr>
                <w:b/>
              </w:rPr>
              <w:t>Knowledge and Understanding</w:t>
            </w:r>
          </w:p>
        </w:tc>
      </w:tr>
      <w:tr w:rsidR="00722DDF" w:rsidTr="008307FF">
        <w:tc>
          <w:tcPr>
            <w:tcW w:w="5040" w:type="dxa"/>
          </w:tcPr>
          <w:p w:rsidR="00722DDF" w:rsidRPr="00CD07A9" w:rsidRDefault="00722DDF" w:rsidP="008307FF">
            <w:pPr>
              <w:rPr>
                <w:b/>
              </w:rPr>
            </w:pPr>
            <w:r w:rsidRPr="00CD07A9">
              <w:rPr>
                <w:b/>
              </w:rPr>
              <w:t>Knowledge of content</w:t>
            </w:r>
          </w:p>
          <w:p w:rsidR="00722DDF" w:rsidRPr="00CD07A9" w:rsidRDefault="00722DDF" w:rsidP="00722DDF">
            <w:pPr>
              <w:numPr>
                <w:ilvl w:val="0"/>
                <w:numId w:val="11"/>
              </w:numPr>
              <w:tabs>
                <w:tab w:val="clear" w:pos="720"/>
              </w:tabs>
              <w:ind w:left="252" w:hanging="252"/>
            </w:pPr>
            <w:r w:rsidRPr="00CD07A9">
              <w:t xml:space="preserve">Presentation clearly demonstrates at least 2 of the necessary concepts (see </w:t>
            </w:r>
            <w:r>
              <w:t>General Hand-out</w:t>
            </w:r>
            <w:r w:rsidRPr="00CD07A9">
              <w:t>)</w:t>
            </w:r>
          </w:p>
        </w:tc>
        <w:tc>
          <w:tcPr>
            <w:tcW w:w="2340" w:type="dxa"/>
          </w:tcPr>
          <w:p w:rsidR="00722DDF" w:rsidRPr="00CD07A9" w:rsidRDefault="00722DDF" w:rsidP="008307FF">
            <w:r w:rsidRPr="00CD07A9">
              <w:t>-demonstrates knowledge of content with intensive support</w:t>
            </w:r>
          </w:p>
        </w:tc>
        <w:tc>
          <w:tcPr>
            <w:tcW w:w="2340" w:type="dxa"/>
          </w:tcPr>
          <w:p w:rsidR="00722DDF" w:rsidRPr="00CD07A9" w:rsidRDefault="00722DDF" w:rsidP="008307FF">
            <w:r w:rsidRPr="00CD07A9">
              <w:t>-demonstrates knowledge of content with limited support</w:t>
            </w:r>
          </w:p>
        </w:tc>
        <w:tc>
          <w:tcPr>
            <w:tcW w:w="2520" w:type="dxa"/>
          </w:tcPr>
          <w:p w:rsidR="00722DDF" w:rsidRPr="00CD07A9" w:rsidRDefault="00722DDF" w:rsidP="008307FF">
            <w:r w:rsidRPr="00CD07A9">
              <w:t xml:space="preserve">-demonstrates considerable knowledge of content </w:t>
            </w:r>
          </w:p>
        </w:tc>
        <w:tc>
          <w:tcPr>
            <w:tcW w:w="2880" w:type="dxa"/>
          </w:tcPr>
          <w:p w:rsidR="00722DDF" w:rsidRPr="00CD07A9" w:rsidRDefault="00722DDF" w:rsidP="008307FF">
            <w:r w:rsidRPr="00CD07A9">
              <w:t>-demonstrates  thorough and extensive knowledge of content</w:t>
            </w:r>
          </w:p>
        </w:tc>
      </w:tr>
      <w:tr w:rsidR="00722DDF" w:rsidTr="008307FF">
        <w:tc>
          <w:tcPr>
            <w:tcW w:w="5040" w:type="dxa"/>
            <w:tcBorders>
              <w:bottom w:val="single" w:sz="4" w:space="0" w:color="auto"/>
            </w:tcBorders>
          </w:tcPr>
          <w:p w:rsidR="00722DDF" w:rsidRPr="00CD07A9" w:rsidRDefault="00722DDF" w:rsidP="008307FF">
            <w:pPr>
              <w:rPr>
                <w:b/>
              </w:rPr>
            </w:pPr>
            <w:r w:rsidRPr="00CD07A9">
              <w:rPr>
                <w:b/>
              </w:rPr>
              <w:t>Understanding of content</w:t>
            </w:r>
          </w:p>
          <w:p w:rsidR="00722DDF" w:rsidRPr="00CD07A9" w:rsidRDefault="00722DDF" w:rsidP="00722DDF">
            <w:pPr>
              <w:numPr>
                <w:ilvl w:val="0"/>
                <w:numId w:val="11"/>
              </w:numPr>
              <w:tabs>
                <w:tab w:val="clear" w:pos="720"/>
              </w:tabs>
              <w:ind w:left="252" w:hanging="252"/>
            </w:pPr>
            <w:r w:rsidRPr="00CD07A9">
              <w:t xml:space="preserve"> Demonstrates understanding of the presented concepts through the use of specific examples </w:t>
            </w:r>
          </w:p>
        </w:tc>
        <w:tc>
          <w:tcPr>
            <w:tcW w:w="2340" w:type="dxa"/>
            <w:tcBorders>
              <w:bottom w:val="single" w:sz="4" w:space="0" w:color="auto"/>
            </w:tcBorders>
          </w:tcPr>
          <w:p w:rsidR="00722DDF" w:rsidRPr="00CD07A9" w:rsidRDefault="00722DDF" w:rsidP="008307FF">
            <w:r w:rsidRPr="00CD07A9">
              <w:t>- understands material with intensive support</w:t>
            </w:r>
          </w:p>
        </w:tc>
        <w:tc>
          <w:tcPr>
            <w:tcW w:w="2340" w:type="dxa"/>
            <w:tcBorders>
              <w:bottom w:val="single" w:sz="4" w:space="0" w:color="auto"/>
            </w:tcBorders>
          </w:tcPr>
          <w:p w:rsidR="00722DDF" w:rsidRPr="00CD07A9" w:rsidRDefault="00722DDF" w:rsidP="008307FF">
            <w:r w:rsidRPr="00CD07A9">
              <w:t>- understands material with limited support</w:t>
            </w:r>
          </w:p>
        </w:tc>
        <w:tc>
          <w:tcPr>
            <w:tcW w:w="2520" w:type="dxa"/>
            <w:tcBorders>
              <w:bottom w:val="single" w:sz="4" w:space="0" w:color="auto"/>
            </w:tcBorders>
          </w:tcPr>
          <w:p w:rsidR="00722DDF" w:rsidRPr="00CD07A9" w:rsidRDefault="00722DDF" w:rsidP="00722DDF">
            <w:pPr>
              <w:numPr>
                <w:ilvl w:val="0"/>
                <w:numId w:val="11"/>
              </w:numPr>
              <w:tabs>
                <w:tab w:val="clear" w:pos="720"/>
              </w:tabs>
              <w:ind w:left="163" w:hanging="163"/>
            </w:pPr>
            <w:r w:rsidRPr="00CD07A9">
              <w:t>is able to use complex ideas and understand material</w:t>
            </w:r>
          </w:p>
        </w:tc>
        <w:tc>
          <w:tcPr>
            <w:tcW w:w="2880" w:type="dxa"/>
            <w:tcBorders>
              <w:bottom w:val="single" w:sz="4" w:space="0" w:color="auto"/>
            </w:tcBorders>
          </w:tcPr>
          <w:p w:rsidR="00722DDF" w:rsidRPr="00CD07A9" w:rsidRDefault="00722DDF" w:rsidP="00722DDF">
            <w:pPr>
              <w:numPr>
                <w:ilvl w:val="0"/>
                <w:numId w:val="11"/>
              </w:numPr>
              <w:tabs>
                <w:tab w:val="clear" w:pos="720"/>
              </w:tabs>
              <w:ind w:left="209" w:hanging="691"/>
            </w:pPr>
            <w:r w:rsidRPr="00CD07A9">
              <w:t>- uses complex ideas thoroughly and effectively</w:t>
            </w:r>
          </w:p>
        </w:tc>
      </w:tr>
      <w:tr w:rsidR="00722DDF" w:rsidTr="008307FF">
        <w:tc>
          <w:tcPr>
            <w:tcW w:w="15120" w:type="dxa"/>
            <w:gridSpan w:val="5"/>
            <w:shd w:val="clear" w:color="auto" w:fill="E0E0E0"/>
          </w:tcPr>
          <w:p w:rsidR="00722DDF" w:rsidRPr="00CD07A9" w:rsidRDefault="00722DDF" w:rsidP="008307FF">
            <w:r w:rsidRPr="00CD07A9">
              <w:rPr>
                <w:b/>
              </w:rPr>
              <w:t>Thinking</w:t>
            </w:r>
          </w:p>
        </w:tc>
      </w:tr>
      <w:tr w:rsidR="00722DDF" w:rsidTr="008307FF">
        <w:tc>
          <w:tcPr>
            <w:tcW w:w="5040" w:type="dxa"/>
          </w:tcPr>
          <w:p w:rsidR="00722DDF" w:rsidRPr="00CD07A9" w:rsidRDefault="00722DDF" w:rsidP="008307FF">
            <w:pPr>
              <w:rPr>
                <w:b/>
              </w:rPr>
            </w:pPr>
            <w:r w:rsidRPr="00CD07A9">
              <w:rPr>
                <w:b/>
              </w:rPr>
              <w:t>Use of planning skills</w:t>
            </w:r>
          </w:p>
          <w:p w:rsidR="00722DDF" w:rsidRPr="00CD07A9" w:rsidRDefault="00722DDF" w:rsidP="00722DDF">
            <w:pPr>
              <w:numPr>
                <w:ilvl w:val="0"/>
                <w:numId w:val="11"/>
              </w:numPr>
              <w:tabs>
                <w:tab w:val="clear" w:pos="720"/>
              </w:tabs>
              <w:ind w:left="252" w:hanging="252"/>
            </w:pPr>
            <w:r w:rsidRPr="00CD07A9">
              <w:t xml:space="preserve">Presents material within the required time limits </w:t>
            </w:r>
          </w:p>
        </w:tc>
        <w:tc>
          <w:tcPr>
            <w:tcW w:w="2340" w:type="dxa"/>
          </w:tcPr>
          <w:p w:rsidR="00722DDF" w:rsidRPr="00CD07A9" w:rsidRDefault="00722DDF" w:rsidP="008307FF">
            <w:r w:rsidRPr="00CD07A9">
              <w:t xml:space="preserve">- </w:t>
            </w:r>
            <w:r>
              <w:t>presents between 7-8 minutes or 17-18 minutes</w:t>
            </w:r>
          </w:p>
        </w:tc>
        <w:tc>
          <w:tcPr>
            <w:tcW w:w="2340" w:type="dxa"/>
          </w:tcPr>
          <w:p w:rsidR="00722DDF" w:rsidRPr="00CD07A9" w:rsidRDefault="00722DDF" w:rsidP="008307FF">
            <w:r w:rsidRPr="00CD07A9">
              <w:t xml:space="preserve">- </w:t>
            </w:r>
            <w:r>
              <w:t>presents between 8-9 minutes or 16-17 minutes</w:t>
            </w:r>
          </w:p>
        </w:tc>
        <w:tc>
          <w:tcPr>
            <w:tcW w:w="2520" w:type="dxa"/>
          </w:tcPr>
          <w:p w:rsidR="00722DDF" w:rsidRPr="00CD07A9" w:rsidRDefault="00722DDF" w:rsidP="008307FF">
            <w:r w:rsidRPr="00CD07A9">
              <w:t xml:space="preserve">- </w:t>
            </w:r>
            <w:r>
              <w:t>presents between 9-10 minutes or 15-16 minutes</w:t>
            </w:r>
          </w:p>
        </w:tc>
        <w:tc>
          <w:tcPr>
            <w:tcW w:w="2880" w:type="dxa"/>
          </w:tcPr>
          <w:p w:rsidR="00722DDF" w:rsidRPr="00CD07A9" w:rsidRDefault="00722DDF" w:rsidP="008307FF">
            <w:r w:rsidRPr="00CD07A9">
              <w:t xml:space="preserve">- </w:t>
            </w:r>
            <w:r>
              <w:t>presents within 10-15 minutes</w:t>
            </w:r>
          </w:p>
        </w:tc>
      </w:tr>
      <w:tr w:rsidR="00722DDF" w:rsidTr="008307FF">
        <w:tc>
          <w:tcPr>
            <w:tcW w:w="5040" w:type="dxa"/>
          </w:tcPr>
          <w:p w:rsidR="00722DDF" w:rsidRPr="00CD07A9" w:rsidRDefault="00722DDF" w:rsidP="008307FF">
            <w:pPr>
              <w:rPr>
                <w:b/>
              </w:rPr>
            </w:pPr>
            <w:r w:rsidRPr="00CD07A9">
              <w:rPr>
                <w:b/>
              </w:rPr>
              <w:t xml:space="preserve">Use of processing skills </w:t>
            </w:r>
          </w:p>
          <w:p w:rsidR="00722DDF" w:rsidRPr="00CD07A9" w:rsidRDefault="00722DDF" w:rsidP="00722DDF">
            <w:pPr>
              <w:numPr>
                <w:ilvl w:val="0"/>
                <w:numId w:val="11"/>
              </w:numPr>
              <w:tabs>
                <w:tab w:val="clear" w:pos="720"/>
              </w:tabs>
              <w:ind w:left="252" w:hanging="252"/>
            </w:pPr>
            <w:r w:rsidRPr="00CD07A9">
              <w:t>gathered information by using various resources and references them properly</w:t>
            </w:r>
          </w:p>
          <w:p w:rsidR="00722DDF" w:rsidRPr="00CD07A9" w:rsidRDefault="00722DDF" w:rsidP="008307FF"/>
        </w:tc>
        <w:tc>
          <w:tcPr>
            <w:tcW w:w="2340" w:type="dxa"/>
          </w:tcPr>
          <w:p w:rsidR="00722DDF" w:rsidRPr="00CD07A9" w:rsidRDefault="00722DDF" w:rsidP="008307FF">
            <w:r w:rsidRPr="00CD07A9">
              <w:t>- processes information with intensive support</w:t>
            </w:r>
          </w:p>
        </w:tc>
        <w:tc>
          <w:tcPr>
            <w:tcW w:w="2340" w:type="dxa"/>
          </w:tcPr>
          <w:p w:rsidR="00722DDF" w:rsidRPr="00CD07A9" w:rsidRDefault="00722DDF" w:rsidP="008307FF">
            <w:r w:rsidRPr="00CD07A9">
              <w:t>- processes information with limited support</w:t>
            </w:r>
          </w:p>
        </w:tc>
        <w:tc>
          <w:tcPr>
            <w:tcW w:w="2520" w:type="dxa"/>
          </w:tcPr>
          <w:p w:rsidR="00722DDF" w:rsidRPr="00CD07A9" w:rsidRDefault="00722DDF" w:rsidP="008307FF">
            <w:r w:rsidRPr="00CD07A9">
              <w:t xml:space="preserve">-is able to process complex information </w:t>
            </w:r>
          </w:p>
        </w:tc>
        <w:tc>
          <w:tcPr>
            <w:tcW w:w="2880" w:type="dxa"/>
          </w:tcPr>
          <w:p w:rsidR="00722DDF" w:rsidRPr="00CD07A9" w:rsidRDefault="00722DDF" w:rsidP="008307FF">
            <w:r w:rsidRPr="00CD07A9">
              <w:t>-is able to process complex information effectively and thoroughly</w:t>
            </w:r>
          </w:p>
        </w:tc>
      </w:tr>
      <w:tr w:rsidR="00722DDF" w:rsidTr="008307FF">
        <w:tc>
          <w:tcPr>
            <w:tcW w:w="5040" w:type="dxa"/>
            <w:tcBorders>
              <w:bottom w:val="single" w:sz="4" w:space="0" w:color="auto"/>
            </w:tcBorders>
          </w:tcPr>
          <w:p w:rsidR="00722DDF" w:rsidRPr="00CD07A9" w:rsidRDefault="00722DDF" w:rsidP="008307FF">
            <w:pPr>
              <w:rPr>
                <w:b/>
              </w:rPr>
            </w:pPr>
            <w:r w:rsidRPr="00CD07A9">
              <w:rPr>
                <w:b/>
              </w:rPr>
              <w:t>Use of critical / creative thinking processes</w:t>
            </w:r>
          </w:p>
          <w:p w:rsidR="00722DDF" w:rsidRPr="00CD07A9" w:rsidRDefault="00722DDF" w:rsidP="00722DDF">
            <w:pPr>
              <w:numPr>
                <w:ilvl w:val="0"/>
                <w:numId w:val="11"/>
              </w:numPr>
              <w:tabs>
                <w:tab w:val="clear" w:pos="720"/>
              </w:tabs>
              <w:ind w:left="252" w:hanging="252"/>
            </w:pPr>
            <w:r w:rsidRPr="00CD07A9">
              <w:t>creative and analytical process</w:t>
            </w:r>
          </w:p>
        </w:tc>
        <w:tc>
          <w:tcPr>
            <w:tcW w:w="2340" w:type="dxa"/>
            <w:tcBorders>
              <w:bottom w:val="single" w:sz="4" w:space="0" w:color="auto"/>
            </w:tcBorders>
          </w:tcPr>
          <w:p w:rsidR="00722DDF" w:rsidRPr="00CD07A9" w:rsidRDefault="00722DDF" w:rsidP="008307FF">
            <w:r w:rsidRPr="00CD07A9">
              <w:t>-uses critical thinking skills with intensive support</w:t>
            </w:r>
          </w:p>
        </w:tc>
        <w:tc>
          <w:tcPr>
            <w:tcW w:w="2340" w:type="dxa"/>
            <w:tcBorders>
              <w:bottom w:val="single" w:sz="4" w:space="0" w:color="auto"/>
            </w:tcBorders>
          </w:tcPr>
          <w:p w:rsidR="00722DDF" w:rsidRPr="00CD07A9" w:rsidRDefault="00722DDF" w:rsidP="008307FF">
            <w:r w:rsidRPr="00CD07A9">
              <w:t>-uses critical thinking skills with limited support</w:t>
            </w:r>
          </w:p>
        </w:tc>
        <w:tc>
          <w:tcPr>
            <w:tcW w:w="2520" w:type="dxa"/>
            <w:tcBorders>
              <w:bottom w:val="single" w:sz="4" w:space="0" w:color="auto"/>
            </w:tcBorders>
          </w:tcPr>
          <w:p w:rsidR="00722DDF" w:rsidRPr="00CD07A9" w:rsidRDefault="00722DDF" w:rsidP="008307FF">
            <w:r w:rsidRPr="00CD07A9">
              <w:t xml:space="preserve">-uses complex critical thinking skills </w:t>
            </w:r>
          </w:p>
        </w:tc>
        <w:tc>
          <w:tcPr>
            <w:tcW w:w="2880" w:type="dxa"/>
            <w:tcBorders>
              <w:bottom w:val="single" w:sz="4" w:space="0" w:color="auto"/>
            </w:tcBorders>
          </w:tcPr>
          <w:p w:rsidR="00722DDF" w:rsidRPr="00CD07A9" w:rsidRDefault="00722DDF" w:rsidP="00722DDF">
            <w:pPr>
              <w:numPr>
                <w:ilvl w:val="0"/>
                <w:numId w:val="11"/>
              </w:numPr>
              <w:tabs>
                <w:tab w:val="clear" w:pos="720"/>
              </w:tabs>
              <w:ind w:left="161" w:hanging="161"/>
            </w:pPr>
            <w:r w:rsidRPr="00CD07A9">
              <w:t>uses complex critical thinking skills effectively and thoroughly</w:t>
            </w:r>
          </w:p>
        </w:tc>
      </w:tr>
      <w:tr w:rsidR="00722DDF" w:rsidTr="008307FF">
        <w:tc>
          <w:tcPr>
            <w:tcW w:w="15120" w:type="dxa"/>
            <w:gridSpan w:val="5"/>
            <w:tcBorders>
              <w:bottom w:val="single" w:sz="4" w:space="0" w:color="auto"/>
            </w:tcBorders>
            <w:shd w:val="clear" w:color="auto" w:fill="E0E0E0"/>
          </w:tcPr>
          <w:p w:rsidR="00722DDF" w:rsidRPr="00CD07A9" w:rsidRDefault="00722DDF" w:rsidP="008307FF">
            <w:r w:rsidRPr="00CD07A9">
              <w:rPr>
                <w:b/>
              </w:rPr>
              <w:t>Communication</w:t>
            </w:r>
          </w:p>
        </w:tc>
      </w:tr>
      <w:tr w:rsidR="00722DDF" w:rsidTr="008307FF">
        <w:tc>
          <w:tcPr>
            <w:tcW w:w="5040" w:type="dxa"/>
          </w:tcPr>
          <w:p w:rsidR="00722DDF" w:rsidRPr="00CD07A9" w:rsidRDefault="00722DDF" w:rsidP="008307FF">
            <w:pPr>
              <w:rPr>
                <w:b/>
              </w:rPr>
            </w:pPr>
            <w:r w:rsidRPr="00CD07A9">
              <w:rPr>
                <w:b/>
              </w:rPr>
              <w:t>Expression of ideas through multimedia in oral and written format</w:t>
            </w:r>
          </w:p>
          <w:p w:rsidR="00722DDF" w:rsidRPr="00CD07A9" w:rsidRDefault="00722DDF" w:rsidP="008307FF">
            <w:r w:rsidRPr="00CD07A9">
              <w:t>- able to communicate  the information in an interesting and dynamic fashion</w:t>
            </w:r>
          </w:p>
        </w:tc>
        <w:tc>
          <w:tcPr>
            <w:tcW w:w="2340" w:type="dxa"/>
          </w:tcPr>
          <w:p w:rsidR="00722DDF" w:rsidRPr="00CD07A9" w:rsidRDefault="00722DDF" w:rsidP="008307FF">
            <w:r w:rsidRPr="00CD07A9">
              <w:t>- communicates with intensive support</w:t>
            </w:r>
          </w:p>
        </w:tc>
        <w:tc>
          <w:tcPr>
            <w:tcW w:w="2340" w:type="dxa"/>
          </w:tcPr>
          <w:p w:rsidR="00722DDF" w:rsidRPr="00CD07A9" w:rsidRDefault="00722DDF" w:rsidP="008307FF">
            <w:r w:rsidRPr="00CD07A9">
              <w:t>-communication is clear, engaging with limited support</w:t>
            </w:r>
          </w:p>
        </w:tc>
        <w:tc>
          <w:tcPr>
            <w:tcW w:w="2520" w:type="dxa"/>
          </w:tcPr>
          <w:p w:rsidR="00722DDF" w:rsidRPr="00CD07A9" w:rsidRDefault="00722DDF" w:rsidP="008307FF">
            <w:r w:rsidRPr="00CD07A9">
              <w:t xml:space="preserve">-communication is clear, engaging with visuals that are considerably effective </w:t>
            </w:r>
          </w:p>
        </w:tc>
        <w:tc>
          <w:tcPr>
            <w:tcW w:w="2880" w:type="dxa"/>
          </w:tcPr>
          <w:p w:rsidR="00722DDF" w:rsidRPr="00CD07A9" w:rsidRDefault="00722DDF" w:rsidP="00722DDF">
            <w:pPr>
              <w:numPr>
                <w:ilvl w:val="0"/>
                <w:numId w:val="11"/>
              </w:numPr>
              <w:tabs>
                <w:tab w:val="clear" w:pos="720"/>
              </w:tabs>
              <w:ind w:left="161" w:hanging="161"/>
            </w:pPr>
            <w:r w:rsidRPr="00CD07A9">
              <w:t>communication is clear, engaging with visuals that are highly effective stimulating</w:t>
            </w:r>
          </w:p>
        </w:tc>
      </w:tr>
      <w:tr w:rsidR="00722DDF" w:rsidTr="008307FF">
        <w:tc>
          <w:tcPr>
            <w:tcW w:w="5040" w:type="dxa"/>
          </w:tcPr>
          <w:p w:rsidR="00722DDF" w:rsidRPr="00CD07A9" w:rsidRDefault="00722DDF" w:rsidP="008307FF">
            <w:pPr>
              <w:rPr>
                <w:b/>
              </w:rPr>
            </w:pPr>
            <w:r w:rsidRPr="00CD07A9">
              <w:rPr>
                <w:b/>
              </w:rPr>
              <w:t>Organization of ideas</w:t>
            </w:r>
          </w:p>
          <w:p w:rsidR="00722DDF" w:rsidRPr="00CD07A9" w:rsidRDefault="00722DDF" w:rsidP="008307FF">
            <w:r w:rsidRPr="00CD07A9">
              <w:t xml:space="preserve">- is able to organize and express information in an easy to understand manner </w:t>
            </w:r>
          </w:p>
        </w:tc>
        <w:tc>
          <w:tcPr>
            <w:tcW w:w="2340" w:type="dxa"/>
          </w:tcPr>
          <w:p w:rsidR="00722DDF" w:rsidRPr="00CD07A9" w:rsidRDefault="00722DDF" w:rsidP="008307FF">
            <w:r w:rsidRPr="00CD07A9">
              <w:t>- organizes ideas with intensive support</w:t>
            </w:r>
          </w:p>
        </w:tc>
        <w:tc>
          <w:tcPr>
            <w:tcW w:w="2340" w:type="dxa"/>
          </w:tcPr>
          <w:p w:rsidR="00722DDF" w:rsidRPr="00CD07A9" w:rsidRDefault="00722DDF" w:rsidP="008307FF">
            <w:r w:rsidRPr="00CD07A9">
              <w:t>- organizes ideas with limited support</w:t>
            </w:r>
          </w:p>
        </w:tc>
        <w:tc>
          <w:tcPr>
            <w:tcW w:w="2520" w:type="dxa"/>
          </w:tcPr>
          <w:p w:rsidR="00722DDF" w:rsidRPr="00CD07A9" w:rsidRDefault="00722DDF" w:rsidP="008307FF">
            <w:r w:rsidRPr="00CD07A9">
              <w:t xml:space="preserve">-is able to organize complex ideas </w:t>
            </w:r>
          </w:p>
        </w:tc>
        <w:tc>
          <w:tcPr>
            <w:tcW w:w="2880" w:type="dxa"/>
          </w:tcPr>
          <w:p w:rsidR="00722DDF" w:rsidRPr="00CD07A9" w:rsidRDefault="00722DDF" w:rsidP="008307FF">
            <w:pPr>
              <w:ind w:left="29"/>
            </w:pPr>
            <w:r w:rsidRPr="00CD07A9">
              <w:t>- uses thorough and logical sequence of ideas appropriately</w:t>
            </w:r>
          </w:p>
        </w:tc>
      </w:tr>
      <w:tr w:rsidR="00722DDF" w:rsidTr="008307FF">
        <w:tc>
          <w:tcPr>
            <w:tcW w:w="5040" w:type="dxa"/>
            <w:tcBorders>
              <w:bottom w:val="single" w:sz="4" w:space="0" w:color="auto"/>
            </w:tcBorders>
          </w:tcPr>
          <w:p w:rsidR="00722DDF" w:rsidRPr="00CD07A9" w:rsidRDefault="00722DDF" w:rsidP="008307FF">
            <w:pPr>
              <w:rPr>
                <w:b/>
              </w:rPr>
            </w:pPr>
            <w:r w:rsidRPr="00CD07A9">
              <w:rPr>
                <w:b/>
              </w:rPr>
              <w:t>Language Usage</w:t>
            </w:r>
          </w:p>
          <w:p w:rsidR="00722DDF" w:rsidRPr="00CD07A9" w:rsidRDefault="00722DDF" w:rsidP="008307FF">
            <w:pPr>
              <w:rPr>
                <w:b/>
              </w:rPr>
            </w:pPr>
            <w:r w:rsidRPr="00CD07A9">
              <w:rPr>
                <w:b/>
              </w:rPr>
              <w:t xml:space="preserve">- </w:t>
            </w:r>
            <w:r w:rsidRPr="00CD07A9">
              <w:t>is able to communicate effectively using diagrams, visuals, and media</w:t>
            </w:r>
          </w:p>
        </w:tc>
        <w:tc>
          <w:tcPr>
            <w:tcW w:w="2340" w:type="dxa"/>
            <w:tcBorders>
              <w:bottom w:val="single" w:sz="4" w:space="0" w:color="auto"/>
            </w:tcBorders>
          </w:tcPr>
          <w:p w:rsidR="00722DDF" w:rsidRPr="00CD07A9" w:rsidRDefault="00722DDF" w:rsidP="008307FF">
            <w:r w:rsidRPr="00CD07A9">
              <w:t>- many errors and or omissions (over 10)</w:t>
            </w:r>
          </w:p>
        </w:tc>
        <w:tc>
          <w:tcPr>
            <w:tcW w:w="2340" w:type="dxa"/>
            <w:tcBorders>
              <w:bottom w:val="single" w:sz="4" w:space="0" w:color="auto"/>
            </w:tcBorders>
          </w:tcPr>
          <w:p w:rsidR="00722DDF" w:rsidRPr="00CD07A9" w:rsidRDefault="00722DDF" w:rsidP="008307FF">
            <w:r w:rsidRPr="00CD07A9">
              <w:t>- some minor errors and / or omissions (6 to 10)</w:t>
            </w:r>
          </w:p>
        </w:tc>
        <w:tc>
          <w:tcPr>
            <w:tcW w:w="2520" w:type="dxa"/>
            <w:tcBorders>
              <w:bottom w:val="single" w:sz="4" w:space="0" w:color="auto"/>
            </w:tcBorders>
          </w:tcPr>
          <w:p w:rsidR="00722DDF" w:rsidRPr="00CD07A9" w:rsidRDefault="00722DDF" w:rsidP="008307FF">
            <w:r w:rsidRPr="00CD07A9">
              <w:t>- minimum minor errors and / or omissions (3 to 6)</w:t>
            </w:r>
          </w:p>
        </w:tc>
        <w:tc>
          <w:tcPr>
            <w:tcW w:w="2880" w:type="dxa"/>
            <w:tcBorders>
              <w:bottom w:val="single" w:sz="4" w:space="0" w:color="auto"/>
            </w:tcBorders>
          </w:tcPr>
          <w:p w:rsidR="00722DDF" w:rsidRPr="00CD07A9" w:rsidRDefault="00722DDF" w:rsidP="008307FF">
            <w:pPr>
              <w:ind w:left="29"/>
            </w:pPr>
            <w:r w:rsidRPr="00CD07A9">
              <w:t>-practically no minor errors and /or omissions (under 3)</w:t>
            </w:r>
          </w:p>
        </w:tc>
      </w:tr>
      <w:tr w:rsidR="00722DDF" w:rsidTr="008307FF">
        <w:tc>
          <w:tcPr>
            <w:tcW w:w="15120" w:type="dxa"/>
            <w:gridSpan w:val="5"/>
            <w:shd w:val="clear" w:color="auto" w:fill="E0E0E0"/>
          </w:tcPr>
          <w:p w:rsidR="00722DDF" w:rsidRPr="00CD07A9" w:rsidRDefault="00722DDF" w:rsidP="008307FF">
            <w:pPr>
              <w:ind w:left="29"/>
            </w:pPr>
            <w:r w:rsidRPr="00CD07A9">
              <w:rPr>
                <w:b/>
              </w:rPr>
              <w:t>Application</w:t>
            </w:r>
          </w:p>
        </w:tc>
      </w:tr>
      <w:tr w:rsidR="00722DDF" w:rsidTr="008307FF">
        <w:tc>
          <w:tcPr>
            <w:tcW w:w="5040" w:type="dxa"/>
          </w:tcPr>
          <w:p w:rsidR="00722DDF" w:rsidRPr="00CD07A9" w:rsidRDefault="00722DDF" w:rsidP="008307FF">
            <w:pPr>
              <w:rPr>
                <w:b/>
              </w:rPr>
            </w:pPr>
            <w:r w:rsidRPr="00CD07A9">
              <w:rPr>
                <w:b/>
              </w:rPr>
              <w:t>Application</w:t>
            </w:r>
          </w:p>
          <w:p w:rsidR="00722DDF" w:rsidRPr="00CD07A9" w:rsidRDefault="00722DDF" w:rsidP="008307FF">
            <w:r w:rsidRPr="00CD07A9">
              <w:t>- is able to connect presented concepts to applications in society</w:t>
            </w:r>
          </w:p>
          <w:p w:rsidR="00722DDF" w:rsidRPr="00CD07A9" w:rsidRDefault="00722DDF" w:rsidP="00722DDF">
            <w:pPr>
              <w:numPr>
                <w:ilvl w:val="0"/>
                <w:numId w:val="11"/>
              </w:numPr>
              <w:tabs>
                <w:tab w:val="clear" w:pos="720"/>
              </w:tabs>
              <w:ind w:left="252" w:hanging="252"/>
            </w:pPr>
            <w:r w:rsidRPr="00CD07A9">
              <w:t>able to describe and investigate the connection of the lessons learned in class with their presentation choice</w:t>
            </w:r>
          </w:p>
        </w:tc>
        <w:tc>
          <w:tcPr>
            <w:tcW w:w="2340" w:type="dxa"/>
          </w:tcPr>
          <w:p w:rsidR="00722DDF" w:rsidRPr="00CD07A9" w:rsidRDefault="00722DDF" w:rsidP="008307FF">
            <w:r w:rsidRPr="00CD07A9">
              <w:t>- applies knowledge to support position with intensive support</w:t>
            </w:r>
          </w:p>
        </w:tc>
        <w:tc>
          <w:tcPr>
            <w:tcW w:w="2340" w:type="dxa"/>
          </w:tcPr>
          <w:p w:rsidR="00722DDF" w:rsidRPr="00CD07A9" w:rsidRDefault="00722DDF" w:rsidP="008307FF">
            <w:r w:rsidRPr="00CD07A9">
              <w:t>- applies knowledge to support position with limited support</w:t>
            </w:r>
          </w:p>
        </w:tc>
        <w:tc>
          <w:tcPr>
            <w:tcW w:w="2520" w:type="dxa"/>
          </w:tcPr>
          <w:p w:rsidR="00722DDF" w:rsidRPr="00CD07A9" w:rsidRDefault="00722DDF" w:rsidP="008307FF">
            <w:r w:rsidRPr="00CD07A9">
              <w:t>- applies knowledge to support their position</w:t>
            </w:r>
          </w:p>
        </w:tc>
        <w:tc>
          <w:tcPr>
            <w:tcW w:w="2880" w:type="dxa"/>
          </w:tcPr>
          <w:p w:rsidR="00722DDF" w:rsidRPr="00CD07A9" w:rsidRDefault="00722DDF" w:rsidP="008307FF">
            <w:pPr>
              <w:ind w:left="29"/>
            </w:pPr>
            <w:r w:rsidRPr="00CD07A9">
              <w:t>- applies knowledge to support their position thoroughly and effectively</w:t>
            </w:r>
          </w:p>
        </w:tc>
      </w:tr>
    </w:tbl>
    <w:p w:rsidR="00722DDF" w:rsidRDefault="00722DDF" w:rsidP="00722DDF"/>
    <w:tbl>
      <w:tblPr>
        <w:tblpPr w:leftFromText="180" w:rightFromText="180" w:vertAnchor="page" w:horzAnchor="margin" w:tblpY="4726"/>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20" w:type="dxa"/>
          <w:right w:w="120" w:type="dxa"/>
        </w:tblCellMar>
        <w:tblLook w:val="0000"/>
      </w:tblPr>
      <w:tblGrid>
        <w:gridCol w:w="5251"/>
        <w:gridCol w:w="1530"/>
        <w:gridCol w:w="2154"/>
      </w:tblGrid>
      <w:tr w:rsidR="00722DDF" w:rsidRPr="006A4A65" w:rsidTr="008307FF">
        <w:tc>
          <w:tcPr>
            <w:tcW w:w="5251" w:type="dxa"/>
            <w:tcBorders>
              <w:top w:val="double" w:sz="4" w:space="0" w:color="auto"/>
            </w:tcBorders>
            <w:shd w:val="solid" w:color="C0C0C0" w:fill="FFFFFF"/>
            <w:vAlign w:val="bottom"/>
          </w:tcPr>
          <w:p w:rsidR="00722DDF" w:rsidRPr="006A4A65" w:rsidRDefault="00722DDF" w:rsidP="008307FF">
            <w:pPr>
              <w:spacing w:line="120" w:lineRule="exact"/>
              <w:jc w:val="center"/>
              <w:rPr>
                <w:rFonts w:cstheme="minorHAnsi"/>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center"/>
              <w:rPr>
                <w:rFonts w:cstheme="minorHAnsi"/>
                <w:b/>
                <w:bCs/>
                <w:sz w:val="26"/>
                <w:szCs w:val="26"/>
                <w:lang w:val="en-CA"/>
              </w:rPr>
            </w:pPr>
            <w:r w:rsidRPr="006A4A65">
              <w:rPr>
                <w:rFonts w:cstheme="minorHAnsi"/>
                <w:b/>
                <w:bCs/>
                <w:sz w:val="26"/>
                <w:szCs w:val="26"/>
                <w:lang w:val="en-CA"/>
              </w:rPr>
              <w:t>Knowledge and Skills</w:t>
            </w:r>
          </w:p>
        </w:tc>
        <w:tc>
          <w:tcPr>
            <w:tcW w:w="1530" w:type="dxa"/>
            <w:tcBorders>
              <w:top w:val="double" w:sz="4" w:space="0" w:color="auto"/>
            </w:tcBorders>
            <w:shd w:val="solid" w:color="C0C0C0" w:fill="FFFFFF"/>
            <w:vAlign w:val="bottom"/>
          </w:tcPr>
          <w:p w:rsidR="00722DDF" w:rsidRPr="006A4A65" w:rsidRDefault="00722DDF" w:rsidP="008307FF">
            <w:pPr>
              <w:spacing w:line="120" w:lineRule="exact"/>
              <w:jc w:val="center"/>
              <w:rPr>
                <w:rFonts w:cstheme="minorHAnsi"/>
                <w:b/>
                <w:bCs/>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center"/>
              <w:rPr>
                <w:rFonts w:cstheme="minorHAnsi"/>
                <w:b/>
                <w:bCs/>
                <w:sz w:val="26"/>
                <w:szCs w:val="26"/>
                <w:lang w:val="en-CA"/>
              </w:rPr>
            </w:pPr>
            <w:r w:rsidRPr="006A4A65">
              <w:rPr>
                <w:rFonts w:cstheme="minorHAnsi"/>
                <w:b/>
                <w:bCs/>
                <w:sz w:val="26"/>
                <w:szCs w:val="26"/>
                <w:lang w:val="en-CA"/>
              </w:rPr>
              <w:t>Mark</w:t>
            </w:r>
          </w:p>
        </w:tc>
        <w:tc>
          <w:tcPr>
            <w:tcW w:w="2154" w:type="dxa"/>
            <w:tcBorders>
              <w:top w:val="double" w:sz="4" w:space="0" w:color="auto"/>
            </w:tcBorders>
            <w:shd w:val="solid" w:color="C0C0C0" w:fill="FFFFFF"/>
            <w:vAlign w:val="bottom"/>
          </w:tcPr>
          <w:p w:rsidR="00722DDF" w:rsidRPr="006A4A65" w:rsidRDefault="00722DDF" w:rsidP="008307FF">
            <w:pPr>
              <w:spacing w:line="120" w:lineRule="exact"/>
              <w:jc w:val="center"/>
              <w:rPr>
                <w:rFonts w:cstheme="minorHAnsi"/>
                <w:b/>
                <w:bCs/>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center"/>
              <w:rPr>
                <w:rFonts w:cstheme="minorHAnsi"/>
                <w:b/>
                <w:bCs/>
                <w:sz w:val="26"/>
                <w:szCs w:val="26"/>
                <w:lang w:val="en-CA"/>
              </w:rPr>
            </w:pPr>
            <w:r w:rsidRPr="006A4A65">
              <w:rPr>
                <w:rFonts w:cstheme="minorHAnsi"/>
                <w:b/>
                <w:bCs/>
                <w:sz w:val="26"/>
                <w:szCs w:val="26"/>
                <w:lang w:val="en-CA"/>
              </w:rPr>
              <w:t>Equivalent Grade</w:t>
            </w:r>
          </w:p>
        </w:tc>
      </w:tr>
      <w:tr w:rsidR="00722DDF" w:rsidRPr="006A4A65" w:rsidTr="008307FF">
        <w:tc>
          <w:tcPr>
            <w:tcW w:w="5251" w:type="dxa"/>
            <w:shd w:val="solid" w:color="C0C0C0" w:fill="FFFFFF"/>
            <w:vAlign w:val="bottom"/>
          </w:tcPr>
          <w:p w:rsidR="00722DDF" w:rsidRPr="006A4A65" w:rsidRDefault="00722DDF" w:rsidP="008307FF">
            <w:pPr>
              <w:spacing w:line="120" w:lineRule="exact"/>
              <w:jc w:val="both"/>
              <w:rPr>
                <w:rFonts w:cstheme="minorHAnsi"/>
                <w:b/>
                <w:bCs/>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r w:rsidRPr="006A4A65">
              <w:rPr>
                <w:rFonts w:cstheme="minorHAnsi"/>
                <w:sz w:val="26"/>
                <w:szCs w:val="26"/>
                <w:lang w:val="en-CA"/>
              </w:rPr>
              <w:t xml:space="preserve">Knowledge and Understanding  </w:t>
            </w:r>
          </w:p>
        </w:tc>
        <w:tc>
          <w:tcPr>
            <w:tcW w:w="1530" w:type="dxa"/>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p>
        </w:tc>
        <w:tc>
          <w:tcPr>
            <w:tcW w:w="2154" w:type="dxa"/>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center"/>
              <w:rPr>
                <w:rFonts w:cstheme="minorHAnsi"/>
                <w:sz w:val="26"/>
                <w:szCs w:val="26"/>
                <w:lang w:val="en-CA"/>
              </w:rPr>
            </w:pPr>
            <w:r w:rsidRPr="006A4A65">
              <w:rPr>
                <w:rFonts w:cstheme="minorHAnsi"/>
                <w:sz w:val="26"/>
                <w:szCs w:val="26"/>
                <w:lang w:val="en-CA"/>
              </w:rPr>
              <w:t>/ 35</w:t>
            </w:r>
          </w:p>
        </w:tc>
      </w:tr>
      <w:tr w:rsidR="00722DDF" w:rsidRPr="006A4A65" w:rsidTr="008307FF">
        <w:tc>
          <w:tcPr>
            <w:tcW w:w="5251" w:type="dxa"/>
            <w:shd w:val="solid" w:color="C0C0C0" w:fill="FFFFFF"/>
            <w:vAlign w:val="bottom"/>
          </w:tcPr>
          <w:p w:rsidR="00722DDF" w:rsidRPr="006A4A65" w:rsidRDefault="00722DDF" w:rsidP="008307FF">
            <w:pPr>
              <w:spacing w:line="120" w:lineRule="exact"/>
              <w:jc w:val="both"/>
              <w:rPr>
                <w:rFonts w:cstheme="minorHAnsi"/>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r w:rsidRPr="006A4A65">
              <w:rPr>
                <w:rFonts w:cstheme="minorHAnsi"/>
                <w:sz w:val="26"/>
                <w:szCs w:val="26"/>
                <w:lang w:val="en-CA"/>
              </w:rPr>
              <w:t>Thinking and Investigation</w:t>
            </w:r>
          </w:p>
        </w:tc>
        <w:tc>
          <w:tcPr>
            <w:tcW w:w="1530" w:type="dxa"/>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p>
        </w:tc>
        <w:tc>
          <w:tcPr>
            <w:tcW w:w="2154" w:type="dxa"/>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center"/>
              <w:rPr>
                <w:rFonts w:cstheme="minorHAnsi"/>
                <w:sz w:val="26"/>
                <w:szCs w:val="26"/>
                <w:lang w:val="en-CA"/>
              </w:rPr>
            </w:pPr>
            <w:r w:rsidRPr="006A4A65">
              <w:rPr>
                <w:rFonts w:cstheme="minorHAnsi"/>
                <w:sz w:val="26"/>
                <w:szCs w:val="26"/>
                <w:lang w:val="en-CA"/>
              </w:rPr>
              <w:t>/ 35</w:t>
            </w:r>
          </w:p>
        </w:tc>
      </w:tr>
      <w:tr w:rsidR="00722DDF" w:rsidRPr="006A4A65" w:rsidTr="008307FF">
        <w:tc>
          <w:tcPr>
            <w:tcW w:w="5251" w:type="dxa"/>
            <w:shd w:val="solid" w:color="C0C0C0" w:fill="FFFFFF"/>
            <w:vAlign w:val="bottom"/>
          </w:tcPr>
          <w:p w:rsidR="00722DDF" w:rsidRPr="006A4A65" w:rsidRDefault="00722DDF" w:rsidP="008307FF">
            <w:pPr>
              <w:spacing w:line="120" w:lineRule="exact"/>
              <w:jc w:val="both"/>
              <w:rPr>
                <w:rFonts w:cstheme="minorHAnsi"/>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r w:rsidRPr="006A4A65">
              <w:rPr>
                <w:rFonts w:cstheme="minorHAnsi"/>
                <w:sz w:val="26"/>
                <w:szCs w:val="26"/>
                <w:lang w:val="en-CA"/>
              </w:rPr>
              <w:t>Communication</w:t>
            </w:r>
          </w:p>
        </w:tc>
        <w:tc>
          <w:tcPr>
            <w:tcW w:w="1530" w:type="dxa"/>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p>
        </w:tc>
        <w:tc>
          <w:tcPr>
            <w:tcW w:w="2154" w:type="dxa"/>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center"/>
              <w:rPr>
                <w:rFonts w:cstheme="minorHAnsi"/>
                <w:sz w:val="26"/>
                <w:szCs w:val="26"/>
                <w:lang w:val="en-CA"/>
              </w:rPr>
            </w:pPr>
            <w:r w:rsidRPr="006A4A65">
              <w:rPr>
                <w:rFonts w:cstheme="minorHAnsi"/>
                <w:sz w:val="26"/>
                <w:szCs w:val="26"/>
                <w:lang w:val="en-CA"/>
              </w:rPr>
              <w:t>/ 15</w:t>
            </w:r>
          </w:p>
        </w:tc>
      </w:tr>
      <w:tr w:rsidR="00722DDF" w:rsidRPr="006A4A65" w:rsidTr="008307FF">
        <w:tc>
          <w:tcPr>
            <w:tcW w:w="5251" w:type="dxa"/>
            <w:tcBorders>
              <w:bottom w:val="double" w:sz="4" w:space="0" w:color="auto"/>
            </w:tcBorders>
            <w:shd w:val="solid" w:color="C0C0C0" w:fill="FFFFFF"/>
            <w:vAlign w:val="bottom"/>
          </w:tcPr>
          <w:p w:rsidR="00722DDF" w:rsidRPr="006A4A65" w:rsidRDefault="00722DDF" w:rsidP="008307FF">
            <w:pPr>
              <w:spacing w:line="120" w:lineRule="exact"/>
              <w:jc w:val="both"/>
              <w:rPr>
                <w:rFonts w:cstheme="minorHAnsi"/>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r w:rsidRPr="006A4A65">
              <w:rPr>
                <w:rFonts w:cstheme="minorHAnsi"/>
                <w:sz w:val="26"/>
                <w:szCs w:val="26"/>
                <w:lang w:val="en-CA"/>
              </w:rPr>
              <w:t>Application</w:t>
            </w:r>
          </w:p>
        </w:tc>
        <w:tc>
          <w:tcPr>
            <w:tcW w:w="1530" w:type="dxa"/>
            <w:tcBorders>
              <w:bottom w:val="double" w:sz="4" w:space="0" w:color="auto"/>
            </w:tcBorders>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p>
        </w:tc>
        <w:tc>
          <w:tcPr>
            <w:tcW w:w="2154" w:type="dxa"/>
            <w:tcBorders>
              <w:bottom w:val="double" w:sz="4" w:space="0" w:color="auto"/>
            </w:tcBorders>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center"/>
              <w:rPr>
                <w:rFonts w:cstheme="minorHAnsi"/>
                <w:sz w:val="26"/>
                <w:szCs w:val="26"/>
                <w:lang w:val="en-CA"/>
              </w:rPr>
            </w:pPr>
            <w:r w:rsidRPr="006A4A65">
              <w:rPr>
                <w:rFonts w:cstheme="minorHAnsi"/>
                <w:sz w:val="26"/>
                <w:szCs w:val="26"/>
                <w:lang w:val="en-CA"/>
              </w:rPr>
              <w:t>/ 15</w:t>
            </w:r>
          </w:p>
        </w:tc>
      </w:tr>
      <w:tr w:rsidR="00722DDF" w:rsidRPr="006A4A65" w:rsidTr="008307FF">
        <w:trPr>
          <w:trHeight w:hRule="exact" w:val="855"/>
        </w:trPr>
        <w:tc>
          <w:tcPr>
            <w:tcW w:w="5251" w:type="dxa"/>
            <w:tcBorders>
              <w:top w:val="double" w:sz="4" w:space="0" w:color="auto"/>
              <w:bottom w:val="double" w:sz="4" w:space="0" w:color="auto"/>
            </w:tcBorders>
            <w:shd w:val="solid" w:color="C0C0C0" w:fill="FFFFFF"/>
            <w:vAlign w:val="bottom"/>
          </w:tcPr>
          <w:p w:rsidR="00722DDF" w:rsidRPr="006A4A65" w:rsidRDefault="00722DDF" w:rsidP="008307FF">
            <w:pPr>
              <w:spacing w:line="120" w:lineRule="exact"/>
              <w:jc w:val="both"/>
              <w:rPr>
                <w:rFonts w:cstheme="minorHAnsi"/>
                <w:sz w:val="26"/>
                <w:szCs w:val="26"/>
                <w:lang w:val="en-CA"/>
              </w:rPr>
            </w:pPr>
          </w:p>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b/>
                <w:bCs/>
                <w:sz w:val="26"/>
                <w:szCs w:val="26"/>
                <w:lang w:val="en-CA"/>
              </w:rPr>
            </w:pPr>
            <w:r w:rsidRPr="006A4A65">
              <w:rPr>
                <w:rFonts w:cstheme="minorHAnsi"/>
                <w:b/>
                <w:bCs/>
                <w:sz w:val="26"/>
                <w:szCs w:val="26"/>
                <w:lang w:val="en-CA"/>
              </w:rPr>
              <w:t>Total Grade</w:t>
            </w:r>
          </w:p>
        </w:tc>
        <w:tc>
          <w:tcPr>
            <w:tcW w:w="3684" w:type="dxa"/>
            <w:gridSpan w:val="2"/>
            <w:tcBorders>
              <w:top w:val="double" w:sz="4" w:space="0" w:color="auto"/>
              <w:bottom w:val="double" w:sz="4" w:space="0" w:color="auto"/>
            </w:tcBorders>
            <w:vAlign w:val="bottom"/>
          </w:tcPr>
          <w:p w:rsidR="00722DDF" w:rsidRPr="006A4A65" w:rsidRDefault="00722DDF" w:rsidP="008307FF">
            <w:pPr>
              <w:tabs>
                <w:tab w:val="left" w:pos="-630"/>
                <w:tab w:val="left" w:pos="0"/>
                <w:tab w:val="left" w:pos="450"/>
                <w:tab w:val="left" w:pos="900"/>
                <w:tab w:val="left" w:pos="135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s>
              <w:spacing w:after="58"/>
              <w:jc w:val="both"/>
              <w:rPr>
                <w:rFonts w:cstheme="minorHAnsi"/>
                <w:sz w:val="26"/>
                <w:szCs w:val="26"/>
                <w:lang w:val="en-CA"/>
              </w:rPr>
            </w:pPr>
            <w:r>
              <w:rPr>
                <w:rFonts w:cstheme="minorHAnsi"/>
                <w:b/>
                <w:bCs/>
                <w:sz w:val="26"/>
                <w:szCs w:val="26"/>
                <w:lang w:val="en-CA"/>
              </w:rPr>
              <w:t xml:space="preserve">                       </w:t>
            </w:r>
            <w:r w:rsidRPr="006A4A65">
              <w:rPr>
                <w:rFonts w:cstheme="minorHAnsi"/>
                <w:b/>
                <w:bCs/>
                <w:sz w:val="26"/>
                <w:szCs w:val="26"/>
                <w:lang w:val="en-CA"/>
              </w:rPr>
              <w:t>/ 100</w:t>
            </w:r>
          </w:p>
        </w:tc>
      </w:tr>
    </w:tbl>
    <w:p w:rsidR="00722DDF" w:rsidRPr="006A4A65" w:rsidRDefault="00722DDF" w:rsidP="00722DDF">
      <w:pPr>
        <w:jc w:val="both"/>
        <w:rPr>
          <w:rFonts w:cstheme="minorHAnsi"/>
          <w:b/>
          <w:sz w:val="26"/>
          <w:szCs w:val="26"/>
          <w:u w:val="single"/>
          <w:lang w:val="en-CA"/>
        </w:rPr>
      </w:pPr>
      <w:r w:rsidRPr="006A4A65">
        <w:rPr>
          <w:rFonts w:cstheme="minorHAnsi"/>
          <w:b/>
          <w:sz w:val="26"/>
          <w:szCs w:val="26"/>
          <w:u w:val="single"/>
          <w:lang w:val="en-CA"/>
        </w:rPr>
        <w:t>Name : ___________________________</w:t>
      </w:r>
    </w:p>
    <w:p w:rsidR="00722DDF" w:rsidRPr="006A4A65"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jc w:val="both"/>
        <w:rPr>
          <w:rFonts w:cstheme="minorHAnsi"/>
          <w:sz w:val="26"/>
          <w:szCs w:val="26"/>
          <w:u w:val="single"/>
          <w:lang w:val="en-CA"/>
        </w:rPr>
      </w:pPr>
    </w:p>
    <w:p w:rsidR="00722DDF" w:rsidRPr="006A4A65" w:rsidRDefault="00722DDF" w:rsidP="00722DDF">
      <w:pPr>
        <w:pStyle w:val="ListParagraph"/>
        <w:jc w:val="both"/>
        <w:rPr>
          <w:rFonts w:cstheme="minorHAnsi"/>
          <w:sz w:val="26"/>
          <w:szCs w:val="26"/>
          <w:lang w:val="en-CA"/>
        </w:rPr>
      </w:pPr>
    </w:p>
    <w:p w:rsidR="00722DDF" w:rsidRPr="006A4A65" w:rsidRDefault="00722DDF" w:rsidP="00722DDF">
      <w:pPr>
        <w:pStyle w:val="ListParagraph"/>
        <w:numPr>
          <w:ilvl w:val="0"/>
          <w:numId w:val="28"/>
        </w:numPr>
        <w:spacing w:after="200" w:line="276" w:lineRule="auto"/>
        <w:jc w:val="both"/>
        <w:rPr>
          <w:rFonts w:cstheme="minorHAnsi"/>
          <w:sz w:val="26"/>
          <w:szCs w:val="26"/>
          <w:lang w:val="en-CA"/>
        </w:rPr>
      </w:pPr>
      <w:r w:rsidRPr="006A4A65">
        <w:rPr>
          <w:rFonts w:cstheme="minorHAnsi"/>
          <w:sz w:val="26"/>
          <w:szCs w:val="26"/>
          <w:lang w:val="en-CA"/>
        </w:rPr>
        <w:t xml:space="preserve">Read through the entire test before beginning.  There are </w:t>
      </w:r>
      <w:r>
        <w:rPr>
          <w:rFonts w:cstheme="minorHAnsi"/>
          <w:sz w:val="26"/>
          <w:szCs w:val="26"/>
          <w:lang w:val="en-CA"/>
        </w:rPr>
        <w:t xml:space="preserve">10 pages in total, </w:t>
      </w:r>
      <w:r w:rsidRPr="006A4A65">
        <w:rPr>
          <w:rFonts w:cstheme="minorHAnsi"/>
          <w:sz w:val="26"/>
          <w:szCs w:val="26"/>
          <w:lang w:val="en-CA"/>
        </w:rPr>
        <w:t xml:space="preserve">including the </w:t>
      </w:r>
      <w:r>
        <w:rPr>
          <w:rFonts w:cstheme="minorHAnsi"/>
          <w:sz w:val="26"/>
          <w:szCs w:val="26"/>
          <w:lang w:val="en-CA"/>
        </w:rPr>
        <w:t>Periodic Table</w:t>
      </w:r>
      <w:r w:rsidRPr="006A4A65">
        <w:rPr>
          <w:rFonts w:cstheme="minorHAnsi"/>
          <w:sz w:val="26"/>
          <w:szCs w:val="26"/>
          <w:lang w:val="en-CA"/>
        </w:rPr>
        <w:t xml:space="preserve"> and the </w:t>
      </w:r>
      <w:r>
        <w:rPr>
          <w:rFonts w:cstheme="minorHAnsi"/>
          <w:sz w:val="26"/>
          <w:szCs w:val="26"/>
          <w:lang w:val="en-CA"/>
        </w:rPr>
        <w:t>electron orbitals chart</w:t>
      </w:r>
      <w:r w:rsidRPr="006A4A65">
        <w:rPr>
          <w:rFonts w:cstheme="minorHAnsi"/>
          <w:sz w:val="26"/>
          <w:szCs w:val="26"/>
          <w:lang w:val="en-CA"/>
        </w:rPr>
        <w:t xml:space="preserve"> provided at the end of the test.</w:t>
      </w:r>
    </w:p>
    <w:p w:rsidR="00722DDF" w:rsidRPr="006A4A65" w:rsidRDefault="00722DDF" w:rsidP="00722DDF">
      <w:pPr>
        <w:pStyle w:val="ListParagraph"/>
        <w:numPr>
          <w:ilvl w:val="0"/>
          <w:numId w:val="28"/>
        </w:numPr>
        <w:spacing w:after="200" w:line="276" w:lineRule="auto"/>
        <w:jc w:val="both"/>
        <w:rPr>
          <w:rFonts w:cstheme="minorHAnsi"/>
          <w:sz w:val="26"/>
          <w:szCs w:val="26"/>
          <w:lang w:val="en-CA"/>
        </w:rPr>
      </w:pPr>
      <w:r w:rsidRPr="006A4A65">
        <w:rPr>
          <w:rFonts w:cstheme="minorHAnsi"/>
          <w:sz w:val="26"/>
          <w:szCs w:val="26"/>
          <w:lang w:val="en-CA"/>
        </w:rPr>
        <w:t xml:space="preserve">Answer the questions in the spaces provided.  If needed, you can use the back of the page, but let me know. </w:t>
      </w:r>
    </w:p>
    <w:p w:rsidR="00722DDF" w:rsidRPr="006A4A65" w:rsidRDefault="00722DDF" w:rsidP="00722DDF">
      <w:pPr>
        <w:pStyle w:val="ListParagraph"/>
        <w:numPr>
          <w:ilvl w:val="0"/>
          <w:numId w:val="28"/>
        </w:numPr>
        <w:spacing w:after="200" w:line="276" w:lineRule="auto"/>
        <w:jc w:val="both"/>
        <w:rPr>
          <w:rFonts w:cstheme="minorHAnsi"/>
          <w:sz w:val="26"/>
          <w:szCs w:val="26"/>
          <w:lang w:val="en-CA"/>
        </w:rPr>
      </w:pPr>
      <w:r>
        <w:rPr>
          <w:rFonts w:cstheme="minorHAnsi"/>
          <w:sz w:val="26"/>
          <w:szCs w:val="26"/>
          <w:lang w:val="en-CA"/>
        </w:rPr>
        <w:t>I wish you all</w:t>
      </w:r>
      <w:r w:rsidRPr="006A4A65">
        <w:rPr>
          <w:rFonts w:cstheme="minorHAnsi"/>
          <w:sz w:val="26"/>
          <w:szCs w:val="26"/>
          <w:lang w:val="en-CA"/>
        </w:rPr>
        <w:t xml:space="preserve"> a successful test!</w:t>
      </w:r>
    </w:p>
    <w:p w:rsidR="00722DDF" w:rsidRPr="006A4A65"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u w:val="single"/>
          <w:lang w:val="en-CA"/>
        </w:rPr>
      </w:pPr>
      <w:r>
        <w:rPr>
          <w:rFonts w:cstheme="minorHAnsi"/>
          <w:i/>
          <w:sz w:val="26"/>
          <w:szCs w:val="26"/>
          <w:u w:val="single"/>
          <w:lang w:val="en-CA"/>
        </w:rPr>
        <w:t xml:space="preserve">Knowledge </w:t>
      </w:r>
      <w:r w:rsidRPr="006A4A65">
        <w:rPr>
          <w:rFonts w:cstheme="minorHAnsi"/>
          <w:i/>
          <w:sz w:val="26"/>
          <w:szCs w:val="26"/>
          <w:u w:val="single"/>
          <w:lang w:val="en-CA"/>
        </w:rPr>
        <w:t>and Understanding (35%)</w:t>
      </w:r>
    </w:p>
    <w:p w:rsidR="00722DDF" w:rsidRPr="00FD6A8B" w:rsidRDefault="00722DDF" w:rsidP="00722DDF">
      <w:pPr>
        <w:pStyle w:val="ListParagraph"/>
        <w:numPr>
          <w:ilvl w:val="0"/>
          <w:numId w:val="29"/>
        </w:numPr>
        <w:spacing w:after="200" w:line="276" w:lineRule="auto"/>
        <w:jc w:val="both"/>
        <w:rPr>
          <w:rFonts w:cstheme="minorHAnsi"/>
          <w:b/>
          <w:sz w:val="26"/>
          <w:szCs w:val="26"/>
          <w:lang w:val="en-CA"/>
        </w:rPr>
      </w:pPr>
      <w:r w:rsidRPr="00FD6A8B">
        <w:rPr>
          <w:rFonts w:cstheme="minorHAnsi"/>
          <w:b/>
          <w:sz w:val="26"/>
          <w:szCs w:val="26"/>
          <w:lang w:val="en-CA"/>
        </w:rPr>
        <w:t>Multiple Choice Questions</w:t>
      </w:r>
    </w:p>
    <w:p w:rsidR="00722DDF" w:rsidRPr="005E096B" w:rsidRDefault="00722DDF" w:rsidP="00722DDF">
      <w:pPr>
        <w:pStyle w:val="ListParagraph"/>
        <w:ind w:left="1440"/>
        <w:jc w:val="both"/>
        <w:rPr>
          <w:rFonts w:cstheme="minorHAnsi"/>
          <w:sz w:val="26"/>
          <w:szCs w:val="26"/>
          <w:lang w:val="en-CA"/>
        </w:rPr>
      </w:pPr>
    </w:p>
    <w:p w:rsidR="00722DDF" w:rsidRPr="006D6B2F" w:rsidRDefault="00722DDF" w:rsidP="00722DDF">
      <w:pPr>
        <w:pStyle w:val="ListParagraph"/>
        <w:numPr>
          <w:ilvl w:val="1"/>
          <w:numId w:val="29"/>
        </w:numPr>
        <w:spacing w:after="200" w:line="360" w:lineRule="auto"/>
        <w:jc w:val="both"/>
        <w:rPr>
          <w:rFonts w:cstheme="minorHAnsi"/>
          <w:sz w:val="26"/>
          <w:szCs w:val="26"/>
          <w:lang w:val="en-CA"/>
        </w:rPr>
      </w:pPr>
      <w:r w:rsidRPr="006D6B2F">
        <w:rPr>
          <w:rFonts w:cstheme="minorHAnsi"/>
          <w:bCs/>
          <w:noProof/>
          <w:color w:val="353534"/>
          <w:sz w:val="26"/>
          <w:szCs w:val="26"/>
          <w:lang w:val="en-CA" w:eastAsia="en-CA"/>
        </w:rPr>
        <w:drawing>
          <wp:anchor distT="0" distB="0" distL="114300" distR="114300" simplePos="0" relativeHeight="251659264" behindDoc="1" locked="0" layoutInCell="1" allowOverlap="1">
            <wp:simplePos x="0" y="0"/>
            <wp:positionH relativeFrom="column">
              <wp:posOffset>3834765</wp:posOffset>
            </wp:positionH>
            <wp:positionV relativeFrom="paragraph">
              <wp:posOffset>-273050</wp:posOffset>
            </wp:positionV>
            <wp:extent cx="2860040" cy="1828800"/>
            <wp:effectExtent l="19050" t="0" r="0" b="0"/>
            <wp:wrapTight wrapText="bothSides">
              <wp:wrapPolygon edited="0">
                <wp:start x="-144" y="0"/>
                <wp:lineTo x="-144" y="21375"/>
                <wp:lineTo x="21581" y="21375"/>
                <wp:lineTo x="21581" y="0"/>
                <wp:lineTo x="-144" y="0"/>
              </wp:wrapPolygon>
            </wp:wrapTight>
            <wp:docPr id="27" name="Picture 3" descr="c05ukc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05ukc07.jpg"/>
                    <pic:cNvPicPr/>
                  </pic:nvPicPr>
                  <pic:blipFill>
                    <a:blip r:embed="rId39" cstate="print"/>
                    <a:stretch>
                      <a:fillRect/>
                    </a:stretch>
                  </pic:blipFill>
                  <pic:spPr>
                    <a:xfrm>
                      <a:off x="0" y="0"/>
                      <a:ext cx="2860040" cy="1828800"/>
                    </a:xfrm>
                    <a:prstGeom prst="rect">
                      <a:avLst/>
                    </a:prstGeom>
                  </pic:spPr>
                </pic:pic>
              </a:graphicData>
            </a:graphic>
          </wp:anchor>
        </w:drawing>
      </w:r>
      <w:r>
        <w:rPr>
          <w:rFonts w:cstheme="minorHAnsi"/>
          <w:bCs/>
          <w:color w:val="353534"/>
          <w:sz w:val="26"/>
          <w:szCs w:val="26"/>
          <w:lang w:val="en-CA"/>
        </w:rPr>
        <w:t>Which of these elements</w:t>
      </w:r>
      <w:r w:rsidRPr="006D6B2F">
        <w:rPr>
          <w:rFonts w:cstheme="minorHAnsi"/>
          <w:bCs/>
          <w:color w:val="353534"/>
          <w:sz w:val="26"/>
          <w:szCs w:val="26"/>
          <w:lang w:val="en-CA"/>
        </w:rPr>
        <w:t xml:space="preserve"> </w:t>
      </w:r>
      <w:r>
        <w:rPr>
          <w:rFonts w:cstheme="minorHAnsi"/>
          <w:bCs/>
          <w:color w:val="353534"/>
          <w:sz w:val="26"/>
          <w:szCs w:val="26"/>
          <w:lang w:val="en-CA"/>
        </w:rPr>
        <w:t>is the most electronegative?</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Germanium</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Indium</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Oxygen</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Phosphorous</w:t>
      </w:r>
    </w:p>
    <w:p w:rsidR="00722DDF" w:rsidRDefault="00722DDF" w:rsidP="00722DDF">
      <w:pPr>
        <w:pStyle w:val="ListParagraph"/>
        <w:spacing w:line="360" w:lineRule="auto"/>
        <w:ind w:left="1440"/>
        <w:jc w:val="both"/>
        <w:rPr>
          <w:rFonts w:cstheme="minorHAnsi"/>
          <w:sz w:val="26"/>
          <w:szCs w:val="26"/>
          <w:lang w:val="en-CA"/>
        </w:rPr>
      </w:pPr>
    </w:p>
    <w:p w:rsidR="00722DDF" w:rsidRPr="006A4A65" w:rsidRDefault="00722DDF" w:rsidP="00722DDF">
      <w:pPr>
        <w:pStyle w:val="ListParagraph"/>
        <w:numPr>
          <w:ilvl w:val="1"/>
          <w:numId w:val="29"/>
        </w:numPr>
        <w:spacing w:after="200" w:line="360" w:lineRule="auto"/>
        <w:jc w:val="both"/>
        <w:rPr>
          <w:rFonts w:cstheme="minorHAnsi"/>
          <w:sz w:val="26"/>
          <w:szCs w:val="26"/>
          <w:lang w:val="en-CA"/>
        </w:rPr>
      </w:pPr>
      <w:r w:rsidRPr="006A4A65">
        <w:rPr>
          <w:rFonts w:cstheme="minorHAnsi"/>
          <w:sz w:val="26"/>
          <w:szCs w:val="26"/>
          <w:lang w:val="en-CA"/>
        </w:rPr>
        <w:t>Nonmetals have</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Small numbers of electrons in the valence shell and form positive ions.</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Large numbers of electrons in the valence shell and form negative ions.</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Large numbers of electrons in the valence shell and do not form ions.</w:t>
      </w:r>
    </w:p>
    <w:p w:rsidR="00722DDF" w:rsidRPr="006D6B2F"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Large numbers of electrons in the valence shell and form positive ions.</w:t>
      </w:r>
    </w:p>
    <w:p w:rsidR="00722DDF" w:rsidRDefault="00722DDF" w:rsidP="00722DDF">
      <w:pPr>
        <w:pStyle w:val="ListParagraph"/>
        <w:spacing w:line="360" w:lineRule="auto"/>
        <w:ind w:left="2160"/>
        <w:jc w:val="both"/>
        <w:rPr>
          <w:rFonts w:cstheme="minorHAnsi"/>
          <w:sz w:val="26"/>
          <w:szCs w:val="26"/>
          <w:lang w:val="en-CA"/>
        </w:rPr>
      </w:pPr>
    </w:p>
    <w:p w:rsidR="00722DDF" w:rsidRPr="006A4A65" w:rsidRDefault="00722DDF" w:rsidP="00722DDF">
      <w:pPr>
        <w:pStyle w:val="ListParagraph"/>
        <w:numPr>
          <w:ilvl w:val="1"/>
          <w:numId w:val="29"/>
        </w:numPr>
        <w:spacing w:after="200" w:line="360" w:lineRule="auto"/>
        <w:jc w:val="both"/>
        <w:rPr>
          <w:rFonts w:cstheme="minorHAnsi"/>
          <w:sz w:val="26"/>
          <w:szCs w:val="26"/>
          <w:lang w:val="en-CA"/>
        </w:rPr>
      </w:pPr>
      <w:r>
        <w:rPr>
          <w:rFonts w:cstheme="minorHAnsi"/>
          <w:sz w:val="26"/>
          <w:szCs w:val="26"/>
          <w:lang w:val="en-CA"/>
        </w:rPr>
        <w:t>The i</w:t>
      </w:r>
      <w:r w:rsidRPr="006A4A65">
        <w:rPr>
          <w:rFonts w:cstheme="minorHAnsi"/>
          <w:sz w:val="26"/>
          <w:szCs w:val="26"/>
          <w:lang w:val="en-CA"/>
        </w:rPr>
        <w:t>onization energy of an element</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 xml:space="preserve">is the </w:t>
      </w:r>
      <w:r>
        <w:rPr>
          <w:rFonts w:cstheme="minorHAnsi"/>
          <w:sz w:val="26"/>
          <w:szCs w:val="26"/>
          <w:lang w:val="en-CA"/>
        </w:rPr>
        <w:t>energy needed to move an electron from the first energy level to the second one</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is the energy generate</w:t>
      </w:r>
      <w:r>
        <w:rPr>
          <w:rFonts w:cstheme="minorHAnsi"/>
          <w:sz w:val="26"/>
          <w:szCs w:val="26"/>
          <w:lang w:val="en-CA"/>
        </w:rPr>
        <w:t>d by its nucleus</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cannot be calculated or observed</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is the energy needed to detach an electron from an elemental atom</w:t>
      </w:r>
    </w:p>
    <w:p w:rsidR="00722DDF" w:rsidRDefault="00722DDF" w:rsidP="00722DDF">
      <w:pPr>
        <w:jc w:val="both"/>
        <w:rPr>
          <w:rFonts w:cstheme="minorHAnsi"/>
          <w:sz w:val="26"/>
          <w:szCs w:val="26"/>
          <w:lang w:val="en-CA"/>
        </w:rPr>
      </w:pPr>
    </w:p>
    <w:p w:rsidR="00722DDF" w:rsidRPr="00FD6A8B" w:rsidRDefault="00722DDF" w:rsidP="00722DDF">
      <w:pPr>
        <w:jc w:val="both"/>
        <w:rPr>
          <w:rFonts w:cstheme="minorHAnsi"/>
          <w:b/>
          <w:sz w:val="26"/>
          <w:szCs w:val="26"/>
          <w:lang w:val="en-CA"/>
        </w:rPr>
      </w:pPr>
      <w:r w:rsidRPr="00FD6A8B">
        <w:rPr>
          <w:rFonts w:cstheme="minorHAnsi"/>
          <w:b/>
          <w:sz w:val="26"/>
          <w:szCs w:val="26"/>
          <w:lang w:val="en-CA"/>
        </w:rPr>
        <w:t>Multiple Choice Questions (continued)</w:t>
      </w:r>
    </w:p>
    <w:p w:rsidR="00722DDF" w:rsidRPr="006A4A65" w:rsidRDefault="00722DDF" w:rsidP="00722DDF">
      <w:pPr>
        <w:pStyle w:val="ListParagraph"/>
        <w:numPr>
          <w:ilvl w:val="1"/>
          <w:numId w:val="29"/>
        </w:numPr>
        <w:spacing w:after="200" w:line="360" w:lineRule="auto"/>
        <w:jc w:val="both"/>
        <w:rPr>
          <w:rFonts w:cstheme="minorHAnsi"/>
          <w:sz w:val="26"/>
          <w:szCs w:val="26"/>
          <w:lang w:val="en-CA"/>
        </w:rPr>
      </w:pPr>
      <w:r w:rsidRPr="006A4A65">
        <w:rPr>
          <w:rFonts w:cstheme="minorHAnsi"/>
          <w:sz w:val="26"/>
          <w:szCs w:val="26"/>
          <w:lang w:val="en-CA"/>
        </w:rPr>
        <w:t>The Pauli exclusion principle states that</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 xml:space="preserve">any atoms with a free </w:t>
      </w:r>
      <w:r w:rsidRPr="00FD6A8B">
        <w:rPr>
          <w:rFonts w:cstheme="minorHAnsi"/>
          <w:i/>
          <w:sz w:val="26"/>
          <w:szCs w:val="26"/>
          <w:lang w:val="en-CA"/>
        </w:rPr>
        <w:t>s</w:t>
      </w:r>
      <w:r w:rsidRPr="006A4A65">
        <w:rPr>
          <w:rFonts w:cstheme="minorHAnsi"/>
          <w:sz w:val="26"/>
          <w:szCs w:val="26"/>
          <w:lang w:val="en-CA"/>
        </w:rPr>
        <w:t xml:space="preserve"> orbital can form bonds</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no two atoms can occupy the same orbital unless their spins are different</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two atoms sharing an orbital are matched exactly</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rPr>
        <w:t>atoms of the same configuration do not change</w:t>
      </w:r>
    </w:p>
    <w:p w:rsidR="00722DDF" w:rsidRDefault="00722DDF" w:rsidP="00722DDF">
      <w:pPr>
        <w:pStyle w:val="ListParagraph"/>
        <w:spacing w:line="360" w:lineRule="auto"/>
        <w:ind w:left="1440"/>
        <w:jc w:val="both"/>
        <w:rPr>
          <w:rFonts w:cstheme="minorHAnsi"/>
          <w:sz w:val="26"/>
          <w:szCs w:val="26"/>
          <w:lang w:val="en-CA"/>
        </w:rPr>
      </w:pPr>
    </w:p>
    <w:p w:rsidR="00722DDF" w:rsidRPr="006A4A65" w:rsidRDefault="00722DDF" w:rsidP="00722DDF">
      <w:pPr>
        <w:pStyle w:val="ListParagraph"/>
        <w:numPr>
          <w:ilvl w:val="1"/>
          <w:numId w:val="29"/>
        </w:numPr>
        <w:spacing w:after="200" w:line="360" w:lineRule="auto"/>
        <w:jc w:val="both"/>
        <w:rPr>
          <w:rFonts w:cstheme="minorHAnsi"/>
          <w:sz w:val="26"/>
          <w:szCs w:val="26"/>
          <w:lang w:val="en-CA"/>
        </w:rPr>
      </w:pPr>
      <w:r w:rsidRPr="006A4A65">
        <w:rPr>
          <w:rFonts w:cstheme="minorHAnsi"/>
          <w:sz w:val="26"/>
          <w:szCs w:val="26"/>
          <w:lang w:val="en-CA"/>
        </w:rPr>
        <w:t>What is the correct order of the atomic radius in the elements below?</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Cl &gt; Al &gt; Mg</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Mg &gt; Al &gt; Cl</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Al &lt; Mg &lt; Cl</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Mg &lt; Al &lt; Cl</w:t>
      </w:r>
    </w:p>
    <w:p w:rsidR="00722DDF" w:rsidRPr="006A4A65" w:rsidRDefault="00722DDF" w:rsidP="00722DDF">
      <w:pPr>
        <w:pStyle w:val="ListParagraph"/>
        <w:numPr>
          <w:ilvl w:val="2"/>
          <w:numId w:val="29"/>
        </w:numPr>
        <w:spacing w:after="200" w:line="360" w:lineRule="auto"/>
        <w:jc w:val="both"/>
        <w:rPr>
          <w:rFonts w:cstheme="minorHAnsi"/>
          <w:sz w:val="26"/>
          <w:szCs w:val="26"/>
          <w:lang w:val="en-CA"/>
        </w:rPr>
      </w:pPr>
      <w:r w:rsidRPr="006A4A65">
        <w:rPr>
          <w:rFonts w:cstheme="minorHAnsi"/>
          <w:sz w:val="26"/>
          <w:szCs w:val="26"/>
          <w:lang w:val="en-CA" w:eastAsia="en-CA"/>
        </w:rPr>
        <w:t>Mg &lt; Al &gt; Cl</w:t>
      </w:r>
    </w:p>
    <w:p w:rsidR="00722DDF" w:rsidRPr="005E096B" w:rsidRDefault="00722DDF" w:rsidP="00722DDF">
      <w:pPr>
        <w:pStyle w:val="ListParagraph"/>
        <w:ind w:left="1080"/>
        <w:jc w:val="both"/>
        <w:rPr>
          <w:rFonts w:cstheme="minorHAnsi"/>
          <w:sz w:val="26"/>
          <w:szCs w:val="26"/>
          <w:lang w:val="en-CA"/>
        </w:rPr>
      </w:pPr>
    </w:p>
    <w:p w:rsidR="00722DDF" w:rsidRPr="005E096B" w:rsidRDefault="00722DDF" w:rsidP="00722DDF">
      <w:pPr>
        <w:pStyle w:val="ListParagraph"/>
        <w:ind w:left="1080"/>
        <w:jc w:val="both"/>
        <w:rPr>
          <w:rFonts w:cstheme="minorHAnsi"/>
          <w:sz w:val="26"/>
          <w:szCs w:val="26"/>
          <w:lang w:val="en-CA"/>
        </w:rPr>
      </w:pPr>
    </w:p>
    <w:p w:rsidR="00722DDF" w:rsidRDefault="00722DDF" w:rsidP="00722DDF">
      <w:pPr>
        <w:pStyle w:val="ListParagraph"/>
        <w:numPr>
          <w:ilvl w:val="0"/>
          <w:numId w:val="29"/>
        </w:numPr>
        <w:spacing w:after="200" w:line="480" w:lineRule="auto"/>
        <w:jc w:val="both"/>
        <w:rPr>
          <w:rFonts w:cstheme="minorHAnsi"/>
          <w:sz w:val="26"/>
          <w:szCs w:val="26"/>
          <w:lang w:val="en-CA"/>
        </w:rPr>
      </w:pPr>
      <w:r>
        <w:rPr>
          <w:rFonts w:cstheme="minorHAnsi"/>
          <w:sz w:val="26"/>
          <w:szCs w:val="26"/>
          <w:lang w:val="en-CA"/>
        </w:rPr>
        <w:t>For the following subshells give the values of the quantum numbers (</w:t>
      </w:r>
      <w:r>
        <w:rPr>
          <w:rFonts w:cstheme="minorHAnsi"/>
          <w:i/>
          <w:sz w:val="26"/>
          <w:szCs w:val="26"/>
          <w:lang w:val="en-CA"/>
        </w:rPr>
        <w:t>n</w:t>
      </w:r>
      <w:r>
        <w:rPr>
          <w:rFonts w:cstheme="minorHAnsi"/>
          <w:sz w:val="26"/>
          <w:szCs w:val="26"/>
          <w:lang w:val="en-CA"/>
        </w:rPr>
        <w:t xml:space="preserve">, </w:t>
      </w:r>
      <w:r>
        <w:rPr>
          <w:rFonts w:cstheme="minorHAnsi"/>
          <w:i/>
          <w:sz w:val="26"/>
          <w:szCs w:val="26"/>
          <w:lang w:val="en-CA"/>
        </w:rPr>
        <w:t>l</w:t>
      </w:r>
      <w:r>
        <w:rPr>
          <w:rFonts w:cstheme="minorHAnsi"/>
          <w:sz w:val="26"/>
          <w:szCs w:val="26"/>
          <w:lang w:val="en-CA"/>
        </w:rPr>
        <w:t xml:space="preserve"> and </w:t>
      </w:r>
      <w:r>
        <w:rPr>
          <w:rFonts w:cstheme="minorHAnsi"/>
          <w:i/>
          <w:sz w:val="26"/>
          <w:szCs w:val="26"/>
          <w:lang w:val="en-CA"/>
        </w:rPr>
        <w:t>m</w:t>
      </w:r>
      <w:r w:rsidRPr="0005759B">
        <w:rPr>
          <w:rFonts w:cstheme="minorHAnsi"/>
          <w:i/>
          <w:sz w:val="26"/>
          <w:szCs w:val="26"/>
          <w:vertAlign w:val="subscript"/>
          <w:lang w:val="en-CA"/>
        </w:rPr>
        <w:t>l</w:t>
      </w:r>
      <w:r>
        <w:rPr>
          <w:rFonts w:cstheme="minorHAnsi"/>
          <w:sz w:val="26"/>
          <w:szCs w:val="26"/>
          <w:lang w:val="en-CA"/>
        </w:rPr>
        <w:t>) and the number of orbitals in each subshell:</w:t>
      </w:r>
    </w:p>
    <w:p w:rsidR="00722DDF" w:rsidRDefault="00722DDF" w:rsidP="00722DDF">
      <w:pPr>
        <w:pStyle w:val="ListParagraph"/>
        <w:numPr>
          <w:ilvl w:val="1"/>
          <w:numId w:val="29"/>
        </w:numPr>
        <w:spacing w:after="200" w:line="480" w:lineRule="auto"/>
        <w:jc w:val="both"/>
        <w:rPr>
          <w:rFonts w:cstheme="minorHAnsi"/>
          <w:sz w:val="26"/>
          <w:szCs w:val="26"/>
          <w:lang w:val="en-CA"/>
        </w:rPr>
      </w:pPr>
      <w:r>
        <w:rPr>
          <w:rFonts w:cstheme="minorHAnsi"/>
          <w:sz w:val="26"/>
          <w:szCs w:val="26"/>
          <w:lang w:val="en-CA"/>
        </w:rPr>
        <w:t>4</w:t>
      </w:r>
      <w:r>
        <w:rPr>
          <w:rFonts w:cstheme="minorHAnsi"/>
          <w:i/>
          <w:sz w:val="26"/>
          <w:szCs w:val="26"/>
          <w:lang w:val="en-CA"/>
        </w:rPr>
        <w:t>p</w:t>
      </w:r>
      <w:r>
        <w:rPr>
          <w:rFonts w:cstheme="minorHAnsi"/>
          <w:sz w:val="26"/>
          <w:szCs w:val="26"/>
          <w:lang w:val="en-CA"/>
        </w:rPr>
        <w:tab/>
      </w:r>
      <w:r>
        <w:rPr>
          <w:rFonts w:cstheme="minorHAnsi"/>
          <w:sz w:val="26"/>
          <w:szCs w:val="26"/>
          <w:u w:val="single"/>
          <w:lang w:val="en-CA"/>
        </w:rPr>
        <w:t>___________________________________</w:t>
      </w:r>
    </w:p>
    <w:p w:rsidR="00722DDF" w:rsidRDefault="00722DDF" w:rsidP="00722DDF">
      <w:pPr>
        <w:pStyle w:val="ListParagraph"/>
        <w:numPr>
          <w:ilvl w:val="1"/>
          <w:numId w:val="29"/>
        </w:numPr>
        <w:spacing w:after="200" w:line="480" w:lineRule="auto"/>
        <w:jc w:val="both"/>
        <w:rPr>
          <w:rFonts w:cstheme="minorHAnsi"/>
          <w:sz w:val="26"/>
          <w:szCs w:val="26"/>
          <w:lang w:val="en-CA"/>
        </w:rPr>
      </w:pPr>
      <w:r>
        <w:rPr>
          <w:rFonts w:cstheme="minorHAnsi"/>
          <w:sz w:val="26"/>
          <w:szCs w:val="26"/>
          <w:lang w:val="en-CA"/>
        </w:rPr>
        <w:t>3</w:t>
      </w:r>
      <w:r>
        <w:rPr>
          <w:rFonts w:cstheme="minorHAnsi"/>
          <w:i/>
          <w:sz w:val="26"/>
          <w:szCs w:val="26"/>
          <w:lang w:val="en-CA"/>
        </w:rPr>
        <w:t>d</w:t>
      </w:r>
      <w:r>
        <w:rPr>
          <w:rFonts w:cstheme="minorHAnsi"/>
          <w:i/>
          <w:sz w:val="26"/>
          <w:szCs w:val="26"/>
          <w:lang w:val="en-CA"/>
        </w:rPr>
        <w:tab/>
      </w:r>
      <w:r>
        <w:rPr>
          <w:rFonts w:cstheme="minorHAnsi"/>
          <w:sz w:val="26"/>
          <w:szCs w:val="26"/>
          <w:u w:val="single"/>
          <w:lang w:val="en-CA"/>
        </w:rPr>
        <w:t>___________________________________</w:t>
      </w:r>
    </w:p>
    <w:p w:rsidR="00722DDF" w:rsidRDefault="00722DDF" w:rsidP="00722DDF">
      <w:pPr>
        <w:pStyle w:val="ListParagraph"/>
        <w:numPr>
          <w:ilvl w:val="1"/>
          <w:numId w:val="29"/>
        </w:numPr>
        <w:spacing w:after="200" w:line="480" w:lineRule="auto"/>
        <w:jc w:val="both"/>
        <w:rPr>
          <w:rFonts w:cstheme="minorHAnsi"/>
          <w:sz w:val="26"/>
          <w:szCs w:val="26"/>
          <w:lang w:val="en-CA"/>
        </w:rPr>
      </w:pPr>
      <w:r>
        <w:rPr>
          <w:rFonts w:cstheme="minorHAnsi"/>
          <w:sz w:val="26"/>
          <w:szCs w:val="26"/>
          <w:lang w:val="en-CA"/>
        </w:rPr>
        <w:t>3</w:t>
      </w:r>
      <w:r>
        <w:rPr>
          <w:rFonts w:cstheme="minorHAnsi"/>
          <w:i/>
          <w:sz w:val="26"/>
          <w:szCs w:val="26"/>
          <w:lang w:val="en-CA"/>
        </w:rPr>
        <w:t>s</w:t>
      </w:r>
      <w:r>
        <w:rPr>
          <w:rFonts w:cstheme="minorHAnsi"/>
          <w:i/>
          <w:sz w:val="26"/>
          <w:szCs w:val="26"/>
          <w:lang w:val="en-CA"/>
        </w:rPr>
        <w:tab/>
      </w:r>
      <w:r>
        <w:rPr>
          <w:rFonts w:cstheme="minorHAnsi"/>
          <w:sz w:val="26"/>
          <w:szCs w:val="26"/>
          <w:u w:val="single"/>
          <w:lang w:val="en-CA"/>
        </w:rPr>
        <w:t>___________________________________</w:t>
      </w:r>
    </w:p>
    <w:p w:rsidR="00722DDF" w:rsidRPr="0005759B" w:rsidRDefault="00722DDF" w:rsidP="00722DDF">
      <w:pPr>
        <w:pStyle w:val="ListParagraph"/>
        <w:numPr>
          <w:ilvl w:val="1"/>
          <w:numId w:val="29"/>
        </w:numPr>
        <w:spacing w:after="200" w:line="480" w:lineRule="auto"/>
        <w:jc w:val="both"/>
        <w:rPr>
          <w:rFonts w:cstheme="minorHAnsi"/>
          <w:sz w:val="26"/>
          <w:szCs w:val="26"/>
          <w:lang w:val="en-CA"/>
        </w:rPr>
      </w:pPr>
      <w:r>
        <w:rPr>
          <w:rFonts w:cstheme="minorHAnsi"/>
          <w:sz w:val="26"/>
          <w:szCs w:val="26"/>
          <w:lang w:val="en-CA"/>
        </w:rPr>
        <w:t>5</w:t>
      </w:r>
      <w:r>
        <w:rPr>
          <w:rFonts w:cstheme="minorHAnsi"/>
          <w:i/>
          <w:sz w:val="26"/>
          <w:szCs w:val="26"/>
          <w:lang w:val="en-CA"/>
        </w:rPr>
        <w:t>f</w:t>
      </w:r>
      <w:r>
        <w:rPr>
          <w:rFonts w:cstheme="minorHAnsi"/>
          <w:i/>
          <w:sz w:val="26"/>
          <w:szCs w:val="26"/>
          <w:lang w:val="en-CA"/>
        </w:rPr>
        <w:tab/>
      </w:r>
      <w:r>
        <w:rPr>
          <w:rFonts w:cstheme="minorHAnsi"/>
          <w:sz w:val="26"/>
          <w:szCs w:val="26"/>
          <w:u w:val="single"/>
          <w:lang w:val="en-CA"/>
        </w:rPr>
        <w:t>___________________________________</w:t>
      </w:r>
    </w:p>
    <w:p w:rsidR="00722DDF" w:rsidRPr="0005759B" w:rsidRDefault="00722DDF" w:rsidP="00722DDF">
      <w:pPr>
        <w:pStyle w:val="ListParagraph"/>
        <w:numPr>
          <w:ilvl w:val="1"/>
          <w:numId w:val="29"/>
        </w:numPr>
        <w:spacing w:after="200" w:line="480" w:lineRule="auto"/>
        <w:jc w:val="both"/>
        <w:rPr>
          <w:rFonts w:cstheme="minorHAnsi"/>
          <w:sz w:val="26"/>
          <w:szCs w:val="26"/>
          <w:lang w:val="en-CA"/>
        </w:rPr>
      </w:pPr>
      <w:r>
        <w:rPr>
          <w:rFonts w:cstheme="minorHAnsi"/>
          <w:sz w:val="26"/>
          <w:szCs w:val="26"/>
          <w:lang w:val="en-CA"/>
        </w:rPr>
        <w:t>2</w:t>
      </w:r>
      <w:r>
        <w:rPr>
          <w:rFonts w:cstheme="minorHAnsi"/>
          <w:i/>
          <w:sz w:val="26"/>
          <w:szCs w:val="26"/>
          <w:lang w:val="en-CA"/>
        </w:rPr>
        <w:t>p</w:t>
      </w:r>
      <w:r>
        <w:rPr>
          <w:rFonts w:cstheme="minorHAnsi"/>
          <w:i/>
          <w:sz w:val="26"/>
          <w:szCs w:val="26"/>
          <w:lang w:val="en-CA"/>
        </w:rPr>
        <w:tab/>
      </w:r>
      <w:r>
        <w:rPr>
          <w:rFonts w:cstheme="minorHAnsi"/>
          <w:sz w:val="26"/>
          <w:szCs w:val="26"/>
          <w:u w:val="single"/>
          <w:lang w:val="en-CA"/>
        </w:rPr>
        <w:t>___________________________________</w:t>
      </w:r>
    </w:p>
    <w:p w:rsidR="00722DDF" w:rsidRPr="00FD6A8B" w:rsidRDefault="00722DDF" w:rsidP="00722DDF">
      <w:pPr>
        <w:pStyle w:val="ListParagraph"/>
        <w:spacing w:line="480" w:lineRule="auto"/>
        <w:ind w:left="1080"/>
        <w:jc w:val="both"/>
        <w:rPr>
          <w:rFonts w:cstheme="minorHAnsi"/>
          <w:sz w:val="26"/>
          <w:szCs w:val="26"/>
          <w:lang w:val="en-CA"/>
        </w:rPr>
      </w:pPr>
    </w:p>
    <w:p w:rsidR="00722DDF" w:rsidRPr="006A4A65" w:rsidRDefault="00722DDF" w:rsidP="00722DDF">
      <w:pPr>
        <w:pStyle w:val="ListParagraph"/>
        <w:numPr>
          <w:ilvl w:val="0"/>
          <w:numId w:val="29"/>
        </w:numPr>
        <w:spacing w:after="200" w:line="480" w:lineRule="auto"/>
        <w:jc w:val="both"/>
        <w:rPr>
          <w:rFonts w:cstheme="minorHAnsi"/>
          <w:sz w:val="26"/>
          <w:szCs w:val="26"/>
          <w:lang w:val="en-CA"/>
        </w:rPr>
      </w:pPr>
      <w:r w:rsidRPr="006A4A65">
        <w:rPr>
          <w:rFonts w:cstheme="minorHAnsi"/>
          <w:sz w:val="26"/>
          <w:szCs w:val="26"/>
          <w:lang w:val="en-CA" w:eastAsia="en-CA"/>
        </w:rPr>
        <w:t>Write the ground-state electron configuration f</w:t>
      </w:r>
      <w:r>
        <w:rPr>
          <w:rFonts w:cstheme="minorHAnsi"/>
          <w:sz w:val="26"/>
          <w:szCs w:val="26"/>
          <w:lang w:val="en-CA" w:eastAsia="en-CA"/>
        </w:rPr>
        <w:t>or</w:t>
      </w:r>
      <w:r w:rsidRPr="006A4A65">
        <w:rPr>
          <w:rFonts w:cstheme="minorHAnsi"/>
          <w:sz w:val="26"/>
          <w:szCs w:val="26"/>
          <w:lang w:val="en-CA" w:eastAsia="en-CA"/>
        </w:rPr>
        <w:t xml:space="preserve"> the following elements:</w:t>
      </w:r>
    </w:p>
    <w:p w:rsidR="00722DDF" w:rsidRPr="006A4A65" w:rsidRDefault="00722DDF" w:rsidP="00722DDF">
      <w:pPr>
        <w:pStyle w:val="ListParagraph"/>
        <w:numPr>
          <w:ilvl w:val="1"/>
          <w:numId w:val="29"/>
        </w:numPr>
        <w:spacing w:after="200" w:line="480" w:lineRule="auto"/>
        <w:jc w:val="both"/>
        <w:rPr>
          <w:rFonts w:cstheme="minorHAnsi"/>
          <w:sz w:val="26"/>
          <w:szCs w:val="26"/>
          <w:lang w:val="en-CA"/>
        </w:rPr>
      </w:pPr>
      <w:r w:rsidRPr="006A4A65">
        <w:rPr>
          <w:rFonts w:cstheme="minorHAnsi"/>
          <w:sz w:val="26"/>
          <w:szCs w:val="26"/>
          <w:lang w:val="en-CA" w:eastAsia="en-CA"/>
        </w:rPr>
        <w:t>Lithium</w:t>
      </w:r>
      <w:r>
        <w:rPr>
          <w:rFonts w:cstheme="minorHAnsi"/>
          <w:sz w:val="26"/>
          <w:szCs w:val="26"/>
          <w:lang w:val="en-CA" w:eastAsia="en-CA"/>
        </w:rPr>
        <w:t>:</w:t>
      </w:r>
      <w:r>
        <w:rPr>
          <w:rFonts w:cstheme="minorHAnsi"/>
          <w:sz w:val="26"/>
          <w:szCs w:val="26"/>
          <w:lang w:val="en-CA" w:eastAsia="en-CA"/>
        </w:rPr>
        <w:tab/>
      </w:r>
      <w:r>
        <w:rPr>
          <w:rFonts w:cstheme="minorHAnsi"/>
          <w:sz w:val="26"/>
          <w:szCs w:val="26"/>
          <w:u w:val="single"/>
          <w:lang w:val="en-CA" w:eastAsia="en-CA"/>
        </w:rPr>
        <w:t>________________________________</w:t>
      </w:r>
    </w:p>
    <w:p w:rsidR="00722DDF" w:rsidRPr="006A4A65" w:rsidRDefault="00722DDF" w:rsidP="00722DDF">
      <w:pPr>
        <w:pStyle w:val="ListParagraph"/>
        <w:numPr>
          <w:ilvl w:val="1"/>
          <w:numId w:val="29"/>
        </w:numPr>
        <w:spacing w:after="200" w:line="480" w:lineRule="auto"/>
        <w:jc w:val="both"/>
        <w:rPr>
          <w:rFonts w:cstheme="minorHAnsi"/>
          <w:sz w:val="26"/>
          <w:szCs w:val="26"/>
          <w:lang w:val="en-CA"/>
        </w:rPr>
      </w:pPr>
      <w:r w:rsidRPr="006A4A65">
        <w:rPr>
          <w:rFonts w:cstheme="minorHAnsi"/>
          <w:sz w:val="26"/>
          <w:szCs w:val="26"/>
          <w:lang w:val="en-CA"/>
        </w:rPr>
        <w:t>Copper</w:t>
      </w:r>
      <w:r>
        <w:rPr>
          <w:rFonts w:cstheme="minorHAnsi"/>
          <w:sz w:val="26"/>
          <w:szCs w:val="26"/>
          <w:lang w:val="en-CA"/>
        </w:rPr>
        <w:t>:</w:t>
      </w:r>
      <w:r>
        <w:rPr>
          <w:rFonts w:cstheme="minorHAnsi"/>
          <w:sz w:val="26"/>
          <w:szCs w:val="26"/>
          <w:lang w:val="en-CA"/>
        </w:rPr>
        <w:tab/>
      </w:r>
      <w:r>
        <w:rPr>
          <w:rFonts w:cstheme="minorHAnsi"/>
          <w:sz w:val="26"/>
          <w:szCs w:val="26"/>
          <w:u w:val="single"/>
          <w:lang w:val="en-CA" w:eastAsia="en-CA"/>
        </w:rPr>
        <w:t>________________________________</w:t>
      </w:r>
    </w:p>
    <w:p w:rsidR="00722DDF" w:rsidRPr="006A4A65" w:rsidRDefault="00722DDF" w:rsidP="00722DDF">
      <w:pPr>
        <w:pStyle w:val="ListParagraph"/>
        <w:numPr>
          <w:ilvl w:val="1"/>
          <w:numId w:val="29"/>
        </w:numPr>
        <w:spacing w:after="200" w:line="480" w:lineRule="auto"/>
        <w:jc w:val="both"/>
        <w:rPr>
          <w:rFonts w:cstheme="minorHAnsi"/>
          <w:sz w:val="26"/>
          <w:szCs w:val="26"/>
          <w:lang w:val="en-CA"/>
        </w:rPr>
      </w:pPr>
      <w:r w:rsidRPr="006A4A65">
        <w:rPr>
          <w:rFonts w:cstheme="minorHAnsi"/>
          <w:sz w:val="26"/>
          <w:szCs w:val="26"/>
          <w:lang w:val="en-CA"/>
        </w:rPr>
        <w:t>Bromine</w:t>
      </w:r>
      <w:r>
        <w:rPr>
          <w:rFonts w:cstheme="minorHAnsi"/>
          <w:sz w:val="26"/>
          <w:szCs w:val="26"/>
          <w:lang w:val="en-CA"/>
        </w:rPr>
        <w:t>:</w:t>
      </w:r>
      <w:r>
        <w:rPr>
          <w:rFonts w:cstheme="minorHAnsi"/>
          <w:sz w:val="26"/>
          <w:szCs w:val="26"/>
          <w:lang w:val="en-CA"/>
        </w:rPr>
        <w:tab/>
      </w:r>
      <w:r>
        <w:rPr>
          <w:rFonts w:cstheme="minorHAnsi"/>
          <w:sz w:val="26"/>
          <w:szCs w:val="26"/>
          <w:u w:val="single"/>
          <w:lang w:val="en-CA" w:eastAsia="en-CA"/>
        </w:rPr>
        <w:t>________________________________</w:t>
      </w:r>
    </w:p>
    <w:p w:rsidR="00722DDF" w:rsidRPr="006A4A65" w:rsidRDefault="00722DDF" w:rsidP="00722DDF">
      <w:pPr>
        <w:pStyle w:val="ListParagraph"/>
        <w:numPr>
          <w:ilvl w:val="1"/>
          <w:numId w:val="29"/>
        </w:numPr>
        <w:spacing w:after="200" w:line="480" w:lineRule="auto"/>
        <w:jc w:val="both"/>
        <w:rPr>
          <w:rFonts w:cstheme="minorHAnsi"/>
          <w:sz w:val="26"/>
          <w:szCs w:val="26"/>
          <w:lang w:val="en-CA"/>
        </w:rPr>
      </w:pPr>
      <w:r w:rsidRPr="006A4A65">
        <w:rPr>
          <w:rFonts w:cstheme="minorHAnsi"/>
          <w:sz w:val="26"/>
          <w:szCs w:val="26"/>
          <w:lang w:val="en-CA"/>
        </w:rPr>
        <w:t>Phosphorus</w:t>
      </w:r>
      <w:r>
        <w:rPr>
          <w:rFonts w:cstheme="minorHAnsi"/>
          <w:sz w:val="26"/>
          <w:szCs w:val="26"/>
          <w:lang w:val="en-CA"/>
        </w:rPr>
        <w:t>:</w:t>
      </w:r>
      <w:r>
        <w:rPr>
          <w:rFonts w:cstheme="minorHAnsi"/>
          <w:sz w:val="26"/>
          <w:szCs w:val="26"/>
          <w:lang w:val="en-CA"/>
        </w:rPr>
        <w:tab/>
      </w:r>
      <w:r>
        <w:rPr>
          <w:rFonts w:cstheme="minorHAnsi"/>
          <w:sz w:val="26"/>
          <w:szCs w:val="26"/>
          <w:u w:val="single"/>
          <w:lang w:val="en-CA" w:eastAsia="en-CA"/>
        </w:rPr>
        <w:t>________________________________</w:t>
      </w:r>
    </w:p>
    <w:p w:rsidR="00722DDF" w:rsidRPr="006A4A65" w:rsidRDefault="00722DDF" w:rsidP="00722DDF">
      <w:pPr>
        <w:pStyle w:val="ListParagraph"/>
        <w:numPr>
          <w:ilvl w:val="1"/>
          <w:numId w:val="29"/>
        </w:numPr>
        <w:spacing w:after="200" w:line="480" w:lineRule="auto"/>
        <w:jc w:val="both"/>
        <w:rPr>
          <w:rFonts w:cstheme="minorHAnsi"/>
          <w:sz w:val="26"/>
          <w:szCs w:val="26"/>
          <w:lang w:val="en-CA"/>
        </w:rPr>
      </w:pPr>
      <w:r w:rsidRPr="006A4A65">
        <w:rPr>
          <w:rFonts w:cstheme="minorHAnsi"/>
          <w:sz w:val="26"/>
          <w:szCs w:val="26"/>
          <w:lang w:val="en-CA"/>
        </w:rPr>
        <w:t>Vanadium</w:t>
      </w:r>
      <w:r>
        <w:rPr>
          <w:rFonts w:cstheme="minorHAnsi"/>
          <w:sz w:val="26"/>
          <w:szCs w:val="26"/>
          <w:lang w:val="en-CA"/>
        </w:rPr>
        <w:t>:</w:t>
      </w:r>
      <w:r>
        <w:rPr>
          <w:rFonts w:cstheme="minorHAnsi"/>
          <w:sz w:val="26"/>
          <w:szCs w:val="26"/>
          <w:lang w:val="en-CA"/>
        </w:rPr>
        <w:tab/>
      </w:r>
      <w:r>
        <w:rPr>
          <w:rFonts w:cstheme="minorHAnsi"/>
          <w:sz w:val="26"/>
          <w:szCs w:val="26"/>
          <w:u w:val="single"/>
          <w:lang w:val="en-CA" w:eastAsia="en-CA"/>
        </w:rPr>
        <w:t>________________________________</w:t>
      </w:r>
    </w:p>
    <w:p w:rsidR="00722DDF" w:rsidRDefault="00722DDF" w:rsidP="00722DDF">
      <w:pPr>
        <w:pStyle w:val="Default"/>
        <w:spacing w:line="480" w:lineRule="auto"/>
        <w:ind w:left="1080"/>
        <w:jc w:val="both"/>
        <w:rPr>
          <w:rFonts w:asciiTheme="minorHAnsi" w:hAnsiTheme="minorHAnsi" w:cstheme="minorHAnsi"/>
          <w:sz w:val="26"/>
          <w:szCs w:val="26"/>
        </w:rPr>
      </w:pPr>
    </w:p>
    <w:p w:rsidR="00722DDF" w:rsidRDefault="00722DDF" w:rsidP="00722DDF">
      <w:pPr>
        <w:pStyle w:val="Default"/>
        <w:numPr>
          <w:ilvl w:val="0"/>
          <w:numId w:val="29"/>
        </w:numPr>
        <w:spacing w:line="480" w:lineRule="auto"/>
        <w:jc w:val="both"/>
        <w:rPr>
          <w:rFonts w:asciiTheme="minorHAnsi" w:hAnsiTheme="minorHAnsi" w:cstheme="minorHAnsi"/>
          <w:sz w:val="26"/>
          <w:szCs w:val="26"/>
        </w:rPr>
      </w:pPr>
      <w:r w:rsidRPr="006A4A65">
        <w:rPr>
          <w:rFonts w:asciiTheme="minorHAnsi" w:hAnsiTheme="minorHAnsi" w:cstheme="minorHAnsi"/>
          <w:sz w:val="26"/>
          <w:szCs w:val="26"/>
        </w:rPr>
        <w:t>Explain, in terms of electron configuration, why the decrease in atomic radius from Ca to Ga is greater than that from Mg to Al</w:t>
      </w:r>
      <w:r>
        <w:rPr>
          <w:rFonts w:asciiTheme="minorHAnsi" w:hAnsiTheme="minorHAnsi" w:cstheme="minorHAnsi"/>
          <w:sz w:val="26"/>
          <w:szCs w:val="26"/>
        </w:rPr>
        <w:t>.</w:t>
      </w:r>
    </w:p>
    <w:p w:rsidR="00722DDF" w:rsidRDefault="00722DDF" w:rsidP="00722DDF">
      <w:pPr>
        <w:pStyle w:val="Default"/>
        <w:spacing w:line="480" w:lineRule="auto"/>
        <w:ind w:left="1080"/>
        <w:jc w:val="both"/>
        <w:rPr>
          <w:rFonts w:asciiTheme="minorHAnsi" w:hAnsiTheme="minorHAnsi" w:cstheme="minorHAnsi"/>
          <w:sz w:val="26"/>
          <w:szCs w:val="26"/>
        </w:rPr>
      </w:pPr>
      <w:r>
        <w:rPr>
          <w:rFonts w:cstheme="minorHAnsi"/>
          <w:noProof/>
          <w:sz w:val="26"/>
          <w:szCs w:val="26"/>
          <w:lang w:eastAsia="en-CA"/>
        </w:rPr>
        <w:drawing>
          <wp:inline distT="0" distB="0" distL="0" distR="0">
            <wp:extent cx="4293642" cy="1388081"/>
            <wp:effectExtent l="19050" t="0" r="0" b="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l="6899" t="22613" r="10820" b="18090"/>
                    <a:stretch>
                      <a:fillRect/>
                    </a:stretch>
                  </pic:blipFill>
                  <pic:spPr bwMode="auto">
                    <a:xfrm>
                      <a:off x="0" y="0"/>
                      <a:ext cx="4298304" cy="1389588"/>
                    </a:xfrm>
                    <a:prstGeom prst="rect">
                      <a:avLst/>
                    </a:prstGeom>
                    <a:noFill/>
                    <a:ln w="9525">
                      <a:noFill/>
                      <a:miter lim="800000"/>
                      <a:headEnd/>
                      <a:tailEnd/>
                    </a:ln>
                  </pic:spPr>
                </pic:pic>
              </a:graphicData>
            </a:graphic>
          </wp:inline>
        </w:drawing>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pStyle w:val="Default"/>
        <w:ind w:left="1080"/>
        <w:jc w:val="both"/>
        <w:rPr>
          <w:rFonts w:asciiTheme="minorHAnsi" w:hAnsiTheme="minorHAnsi" w:cstheme="minorHAnsi"/>
          <w:sz w:val="26"/>
          <w:szCs w:val="26"/>
        </w:rPr>
      </w:pPr>
    </w:p>
    <w:p w:rsidR="00722DDF" w:rsidRDefault="00722DDF" w:rsidP="00722DDF">
      <w:pPr>
        <w:pStyle w:val="Default"/>
        <w:spacing w:line="360" w:lineRule="auto"/>
        <w:ind w:left="1080"/>
        <w:jc w:val="both"/>
        <w:rPr>
          <w:rFonts w:asciiTheme="minorHAnsi" w:hAnsiTheme="minorHAnsi" w:cstheme="minorHAnsi"/>
          <w:sz w:val="26"/>
          <w:szCs w:val="26"/>
        </w:rPr>
      </w:pPr>
    </w:p>
    <w:p w:rsidR="00722DDF" w:rsidRPr="006A4A65" w:rsidRDefault="00722DDF" w:rsidP="00722DDF">
      <w:pPr>
        <w:pStyle w:val="Default"/>
        <w:numPr>
          <w:ilvl w:val="0"/>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 xml:space="preserve">Classify the following bonds as ionic, polar covalent or </w:t>
      </w:r>
      <w:r>
        <w:rPr>
          <w:rFonts w:asciiTheme="minorHAnsi" w:hAnsiTheme="minorHAnsi" w:cstheme="minorHAnsi"/>
          <w:sz w:val="26"/>
          <w:szCs w:val="26"/>
        </w:rPr>
        <w:t xml:space="preserve">non-polar </w:t>
      </w:r>
      <w:r w:rsidRPr="006A4A65">
        <w:rPr>
          <w:rFonts w:asciiTheme="minorHAnsi" w:hAnsiTheme="minorHAnsi" w:cstheme="minorHAnsi"/>
          <w:sz w:val="26"/>
          <w:szCs w:val="26"/>
        </w:rPr>
        <w:t>covalent</w:t>
      </w:r>
      <w:r>
        <w:rPr>
          <w:rFonts w:asciiTheme="minorHAnsi" w:hAnsiTheme="minorHAnsi" w:cstheme="minorHAnsi"/>
          <w:sz w:val="26"/>
          <w:szCs w:val="26"/>
        </w:rPr>
        <w:t xml:space="preserve"> and draw the corresponding Lewis Diagram</w:t>
      </w:r>
      <w:r w:rsidRPr="006A4A65">
        <w:rPr>
          <w:rFonts w:asciiTheme="minorHAnsi" w:hAnsiTheme="minorHAnsi" w:cstheme="minorHAnsi"/>
          <w:sz w:val="26"/>
          <w:szCs w:val="26"/>
        </w:rPr>
        <w:t>:</w:t>
      </w: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HCl</w:t>
      </w: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Pr="00FC7E57" w:rsidRDefault="00722DDF" w:rsidP="00722DDF">
      <w:pPr>
        <w:pStyle w:val="Default"/>
        <w:numPr>
          <w:ilvl w:val="1"/>
          <w:numId w:val="29"/>
        </w:numPr>
        <w:spacing w:line="360" w:lineRule="auto"/>
        <w:jc w:val="both"/>
        <w:rPr>
          <w:rFonts w:asciiTheme="minorHAnsi" w:hAnsiTheme="minorHAnsi" w:cstheme="minorHAnsi"/>
          <w:sz w:val="26"/>
          <w:szCs w:val="26"/>
        </w:rPr>
      </w:pPr>
      <w:r w:rsidRPr="00FC7E57">
        <w:rPr>
          <w:rFonts w:asciiTheme="minorHAnsi" w:hAnsiTheme="minorHAnsi" w:cstheme="minorHAnsi"/>
          <w:sz w:val="26"/>
          <w:szCs w:val="26"/>
        </w:rPr>
        <w:t>KF</w:t>
      </w:r>
      <w:r w:rsidRPr="00FC7E57">
        <w:rPr>
          <w:rFonts w:asciiTheme="minorHAnsi" w:hAnsiTheme="minorHAnsi" w:cstheme="minorHAnsi"/>
          <w:sz w:val="26"/>
          <w:szCs w:val="26"/>
        </w:rPr>
        <w:tab/>
      </w:r>
      <w:r w:rsidRPr="00FC7E57">
        <w:rPr>
          <w:rFonts w:asciiTheme="minorHAnsi" w:hAnsiTheme="minorHAnsi" w:cstheme="minorHAnsi"/>
          <w:sz w:val="26"/>
          <w:szCs w:val="26"/>
        </w:rPr>
        <w:tab/>
      </w:r>
      <w:r w:rsidRPr="00FC7E57">
        <w:rPr>
          <w:rFonts w:asciiTheme="minorHAnsi" w:hAnsiTheme="minorHAnsi" w:cstheme="minorHAnsi"/>
          <w:sz w:val="26"/>
          <w:szCs w:val="26"/>
        </w:rPr>
        <w:tab/>
      </w:r>
      <w:r w:rsidRPr="00FC7E57">
        <w:rPr>
          <w:rFonts w:asciiTheme="minorHAnsi" w:hAnsiTheme="minorHAnsi" w:cstheme="minorHAnsi"/>
          <w:sz w:val="26"/>
          <w:szCs w:val="26"/>
        </w:rPr>
        <w:tab/>
      </w:r>
      <w:r w:rsidRPr="00FC7E57">
        <w:rPr>
          <w:rFonts w:asciiTheme="minorHAnsi" w:hAnsiTheme="minorHAnsi" w:cstheme="minorHAnsi"/>
          <w:sz w:val="26"/>
          <w:szCs w:val="26"/>
          <w:u w:val="single"/>
        </w:rPr>
        <w:t>_______________________________________</w:t>
      </w: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Pr="00A30E1D" w:rsidRDefault="00722DDF" w:rsidP="00722DDF">
      <w:pPr>
        <w:pStyle w:val="Default"/>
        <w:numPr>
          <w:ilvl w:val="1"/>
          <w:numId w:val="29"/>
        </w:numPr>
        <w:spacing w:line="360" w:lineRule="auto"/>
        <w:jc w:val="both"/>
        <w:rPr>
          <w:rFonts w:asciiTheme="minorHAnsi" w:hAnsiTheme="minorHAnsi" w:cstheme="minorHAnsi"/>
          <w:sz w:val="26"/>
          <w:szCs w:val="26"/>
        </w:rPr>
      </w:pPr>
      <w:r w:rsidRPr="00A30E1D">
        <w:rPr>
          <w:rFonts w:asciiTheme="minorHAnsi" w:hAnsiTheme="minorHAnsi" w:cstheme="minorHAnsi"/>
          <w:sz w:val="26"/>
          <w:szCs w:val="26"/>
        </w:rPr>
        <w:t>the CC bond in H</w:t>
      </w:r>
      <w:r w:rsidRPr="00A30E1D">
        <w:rPr>
          <w:rFonts w:asciiTheme="minorHAnsi" w:hAnsiTheme="minorHAnsi" w:cstheme="minorHAnsi"/>
          <w:sz w:val="26"/>
          <w:szCs w:val="26"/>
          <w:vertAlign w:val="subscript"/>
        </w:rPr>
        <w:t>3</w:t>
      </w:r>
      <w:r w:rsidRPr="00A30E1D">
        <w:rPr>
          <w:rFonts w:asciiTheme="minorHAnsi" w:hAnsiTheme="minorHAnsi" w:cstheme="minorHAnsi"/>
          <w:sz w:val="26"/>
          <w:szCs w:val="26"/>
        </w:rPr>
        <w:t>CCH</w:t>
      </w:r>
      <w:r w:rsidRPr="00A30E1D">
        <w:rPr>
          <w:rFonts w:asciiTheme="minorHAnsi" w:hAnsiTheme="minorHAnsi" w:cstheme="minorHAnsi"/>
          <w:sz w:val="26"/>
          <w:szCs w:val="26"/>
          <w:vertAlign w:val="subscript"/>
        </w:rPr>
        <w:t>3</w:t>
      </w:r>
      <w:r w:rsidRPr="00A30E1D">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O</w:t>
      </w:r>
      <w:r w:rsidRPr="00A30E1D">
        <w:rPr>
          <w:rFonts w:asciiTheme="minorHAnsi" w:hAnsiTheme="minorHAnsi" w:cstheme="minorHAnsi"/>
          <w:sz w:val="26"/>
          <w:szCs w:val="26"/>
          <w:vertAlign w:val="subscript"/>
        </w:rPr>
        <w:t>2</w:t>
      </w: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Default="00722DDF" w:rsidP="00722DDF">
      <w:pPr>
        <w:pStyle w:val="Default"/>
        <w:spacing w:line="360" w:lineRule="auto"/>
        <w:ind w:left="1440"/>
        <w:jc w:val="both"/>
        <w:rPr>
          <w:rFonts w:asciiTheme="minorHAnsi" w:hAnsiTheme="minorHAnsi" w:cstheme="minorHAnsi"/>
          <w:sz w:val="26"/>
          <w:szCs w:val="26"/>
        </w:rPr>
      </w:pP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MgBr</w:t>
      </w:r>
      <w:r w:rsidRPr="00A30E1D">
        <w:rPr>
          <w:rFonts w:asciiTheme="minorHAnsi" w:hAnsiTheme="minorHAnsi" w:cstheme="minorHAnsi"/>
          <w:sz w:val="26"/>
          <w:szCs w:val="26"/>
          <w:vertAlign w:val="subscript"/>
        </w:rPr>
        <w:t>2</w:t>
      </w: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Pr="006A4A65" w:rsidRDefault="00722DDF" w:rsidP="00722DDF">
      <w:pPr>
        <w:pStyle w:val="Default"/>
        <w:ind w:left="1080"/>
        <w:jc w:val="both"/>
        <w:rPr>
          <w:rFonts w:asciiTheme="minorHAnsi" w:hAnsiTheme="minorHAnsi" w:cstheme="minorHAnsi"/>
          <w:sz w:val="26"/>
          <w:szCs w:val="26"/>
        </w:rPr>
      </w:pPr>
    </w:p>
    <w:p w:rsidR="00722DDF" w:rsidRPr="006A4A65" w:rsidRDefault="00722DDF" w:rsidP="00722DDF">
      <w:pPr>
        <w:pStyle w:val="Default"/>
        <w:ind w:left="1080"/>
        <w:jc w:val="both"/>
        <w:rPr>
          <w:rFonts w:asciiTheme="minorHAnsi" w:hAnsiTheme="minorHAnsi" w:cstheme="minorHAnsi"/>
          <w:sz w:val="26"/>
          <w:szCs w:val="26"/>
        </w:rPr>
      </w:pPr>
    </w:p>
    <w:p w:rsidR="00722DDF" w:rsidRPr="006A4A65" w:rsidRDefault="00722DDF" w:rsidP="00722DDF">
      <w:pPr>
        <w:pStyle w:val="Default"/>
        <w:numPr>
          <w:ilvl w:val="0"/>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Use the VSEPR model to predict the geometry of the following molecules and ions:</w:t>
      </w: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AsH</w:t>
      </w:r>
      <w:r w:rsidRPr="00DE6EB5">
        <w:rPr>
          <w:rFonts w:asciiTheme="minorHAnsi" w:hAnsiTheme="minorHAnsi" w:cstheme="minorHAnsi"/>
          <w:sz w:val="26"/>
          <w:szCs w:val="26"/>
          <w:vertAlign w:val="subscript"/>
        </w:rPr>
        <w:t>3</w:t>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OF</w:t>
      </w:r>
      <w:r w:rsidRPr="00DE6EB5">
        <w:rPr>
          <w:rFonts w:asciiTheme="minorHAnsi" w:hAnsiTheme="minorHAnsi" w:cstheme="minorHAnsi"/>
          <w:sz w:val="26"/>
          <w:szCs w:val="26"/>
          <w:vertAlign w:val="subscript"/>
        </w:rPr>
        <w:t>2</w:t>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AlCl</w:t>
      </w:r>
      <w:r w:rsidRPr="00DE6EB5">
        <w:rPr>
          <w:rFonts w:asciiTheme="minorHAnsi" w:hAnsiTheme="minorHAnsi" w:cstheme="minorHAnsi"/>
          <w:sz w:val="26"/>
          <w:szCs w:val="26"/>
          <w:vertAlign w:val="subscript"/>
        </w:rPr>
        <w:t>4</w:t>
      </w:r>
      <w:r w:rsidRPr="00DE6EB5">
        <w:rPr>
          <w:rFonts w:asciiTheme="minorHAnsi" w:hAnsiTheme="minorHAnsi" w:cstheme="minorHAnsi"/>
          <w:sz w:val="26"/>
          <w:szCs w:val="26"/>
          <w:vertAlign w:val="superscript"/>
        </w:rPr>
        <w:t>-</w:t>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BrF</w:t>
      </w:r>
      <w:r w:rsidRPr="00DE6EB5">
        <w:rPr>
          <w:rFonts w:asciiTheme="minorHAnsi" w:hAnsiTheme="minorHAnsi" w:cstheme="minorHAnsi"/>
          <w:sz w:val="26"/>
          <w:szCs w:val="26"/>
          <w:vertAlign w:val="subscript"/>
        </w:rPr>
        <w:t>5</w:t>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Pr="006A4A65" w:rsidRDefault="00722DDF" w:rsidP="00722DDF">
      <w:pPr>
        <w:pStyle w:val="Default"/>
        <w:numPr>
          <w:ilvl w:val="1"/>
          <w:numId w:val="29"/>
        </w:numPr>
        <w:spacing w:line="360" w:lineRule="auto"/>
        <w:jc w:val="both"/>
        <w:rPr>
          <w:rFonts w:asciiTheme="minorHAnsi" w:hAnsiTheme="minorHAnsi" w:cstheme="minorHAnsi"/>
          <w:sz w:val="26"/>
          <w:szCs w:val="26"/>
        </w:rPr>
      </w:pPr>
      <w:r w:rsidRPr="006A4A65">
        <w:rPr>
          <w:rFonts w:asciiTheme="minorHAnsi" w:hAnsiTheme="minorHAnsi" w:cstheme="minorHAnsi"/>
          <w:sz w:val="26"/>
          <w:szCs w:val="26"/>
        </w:rPr>
        <w:t>BF</w:t>
      </w:r>
      <w:r w:rsidRPr="00DE6EB5">
        <w:rPr>
          <w:rFonts w:asciiTheme="minorHAnsi" w:hAnsiTheme="minorHAnsi" w:cstheme="minorHAnsi"/>
          <w:sz w:val="26"/>
          <w:szCs w:val="26"/>
          <w:vertAlign w:val="subscript"/>
        </w:rPr>
        <w:t>3</w:t>
      </w:r>
      <w:r>
        <w:rPr>
          <w:rFonts w:asciiTheme="minorHAnsi" w:hAnsiTheme="minorHAnsi" w:cstheme="minorHAnsi"/>
          <w:sz w:val="26"/>
          <w:szCs w:val="26"/>
        </w:rPr>
        <w:tab/>
      </w:r>
      <w:r>
        <w:rPr>
          <w:rFonts w:asciiTheme="minorHAnsi" w:hAnsiTheme="minorHAnsi" w:cstheme="minorHAnsi"/>
          <w:sz w:val="26"/>
          <w:szCs w:val="26"/>
        </w:rPr>
        <w:tab/>
      </w:r>
      <w:r w:rsidRPr="00A30E1D">
        <w:rPr>
          <w:rFonts w:asciiTheme="minorHAnsi" w:hAnsiTheme="minorHAnsi" w:cstheme="minorHAnsi"/>
          <w:sz w:val="26"/>
          <w:szCs w:val="26"/>
          <w:u w:val="single"/>
        </w:rPr>
        <w:t>_______________________________________</w:t>
      </w:r>
    </w:p>
    <w:p w:rsidR="00722DDF" w:rsidRPr="006A4A65" w:rsidRDefault="00722DDF" w:rsidP="00722DDF">
      <w:pPr>
        <w:jc w:val="both"/>
        <w:rPr>
          <w:rFonts w:cstheme="minorHAnsi"/>
          <w:i/>
          <w:sz w:val="26"/>
          <w:szCs w:val="26"/>
          <w:lang w:val="en-CA"/>
        </w:rPr>
      </w:pPr>
    </w:p>
    <w:p w:rsidR="00722DDF" w:rsidRPr="00DE6EB5" w:rsidRDefault="00722DDF" w:rsidP="00722DDF">
      <w:pPr>
        <w:jc w:val="both"/>
        <w:rPr>
          <w:rFonts w:cstheme="minorHAnsi"/>
          <w:sz w:val="26"/>
          <w:szCs w:val="26"/>
          <w:u w:val="single"/>
          <w:lang w:val="en-CA"/>
        </w:rPr>
      </w:pPr>
      <w:r>
        <w:rPr>
          <w:rFonts w:cstheme="minorHAnsi"/>
          <w:i/>
          <w:sz w:val="26"/>
          <w:szCs w:val="26"/>
          <w:u w:val="single"/>
          <w:lang w:val="en-CA"/>
        </w:rPr>
        <w:t xml:space="preserve">Thinking and Investigation </w:t>
      </w:r>
      <w:r w:rsidRPr="00DE6EB5">
        <w:rPr>
          <w:rFonts w:cstheme="minorHAnsi"/>
          <w:i/>
          <w:sz w:val="26"/>
          <w:szCs w:val="26"/>
          <w:u w:val="single"/>
          <w:lang w:val="en-CA"/>
        </w:rPr>
        <w:t>(35%)</w:t>
      </w:r>
    </w:p>
    <w:p w:rsidR="00722DDF" w:rsidRPr="0005759B" w:rsidRDefault="00722DDF" w:rsidP="00722DDF">
      <w:pPr>
        <w:pStyle w:val="ListParagraph"/>
        <w:numPr>
          <w:ilvl w:val="0"/>
          <w:numId w:val="29"/>
        </w:numPr>
        <w:spacing w:after="200" w:line="480" w:lineRule="auto"/>
        <w:jc w:val="both"/>
        <w:rPr>
          <w:rFonts w:cstheme="minorHAnsi"/>
          <w:sz w:val="26"/>
          <w:szCs w:val="26"/>
          <w:u w:val="single"/>
          <w:lang w:val="en-CA"/>
        </w:rPr>
      </w:pPr>
      <w:r w:rsidRPr="009623AF">
        <w:rPr>
          <w:rFonts w:cstheme="minorHAnsi"/>
          <w:sz w:val="26"/>
          <w:szCs w:val="26"/>
          <w:lang w:val="en-CA"/>
        </w:rPr>
        <w:t>Imagine that scientists have discovered a new element X, whose atomic number is 12</w:t>
      </w:r>
      <w:r>
        <w:rPr>
          <w:rFonts w:cstheme="minorHAnsi"/>
          <w:sz w:val="26"/>
          <w:szCs w:val="26"/>
          <w:lang w:val="en-CA"/>
        </w:rPr>
        <w:t>0</w:t>
      </w:r>
      <w:r w:rsidRPr="009623AF">
        <w:rPr>
          <w:rFonts w:cstheme="minorHAnsi"/>
          <w:sz w:val="26"/>
          <w:szCs w:val="26"/>
          <w:lang w:val="en-CA"/>
        </w:rPr>
        <w:t>.  Write the new element’s electron configuration</w:t>
      </w:r>
      <w:r>
        <w:rPr>
          <w:rFonts w:cstheme="minorHAnsi"/>
          <w:sz w:val="26"/>
          <w:szCs w:val="26"/>
          <w:lang w:val="en-CA"/>
        </w:rPr>
        <w:t xml:space="preserve"> (full)</w:t>
      </w:r>
      <w:r w:rsidRPr="009623AF">
        <w:rPr>
          <w:rFonts w:cstheme="minorHAnsi"/>
          <w:sz w:val="26"/>
          <w:szCs w:val="26"/>
          <w:lang w:val="en-CA"/>
        </w:rPr>
        <w:t xml:space="preserve"> and indicate its </w:t>
      </w:r>
      <w:r w:rsidRPr="009623AF">
        <w:rPr>
          <w:rFonts w:cstheme="minorHAnsi"/>
          <w:i/>
          <w:sz w:val="26"/>
          <w:szCs w:val="26"/>
          <w:lang w:val="en-CA"/>
        </w:rPr>
        <w:t>n</w:t>
      </w:r>
      <w:r w:rsidRPr="009623AF">
        <w:rPr>
          <w:rFonts w:cstheme="minorHAnsi"/>
          <w:sz w:val="26"/>
          <w:szCs w:val="26"/>
          <w:lang w:val="en-CA"/>
        </w:rPr>
        <w:t xml:space="preserve"> and </w:t>
      </w:r>
      <w:r w:rsidRPr="009623AF">
        <w:rPr>
          <w:rFonts w:cstheme="minorHAnsi"/>
          <w:i/>
          <w:sz w:val="26"/>
          <w:szCs w:val="26"/>
          <w:lang w:val="en-CA"/>
        </w:rPr>
        <w:t>l</w:t>
      </w:r>
      <w:r w:rsidRPr="009623AF">
        <w:rPr>
          <w:rFonts w:cstheme="minorHAnsi"/>
          <w:sz w:val="26"/>
          <w:szCs w:val="26"/>
          <w:lang w:val="en-CA"/>
        </w:rPr>
        <w:t xml:space="preserve"> values for the outermost electron.</w:t>
      </w:r>
    </w:p>
    <w:p w:rsidR="00722DDF" w:rsidRPr="009623AF" w:rsidRDefault="00722DDF" w:rsidP="00722DDF">
      <w:pPr>
        <w:pStyle w:val="ListParagraph"/>
        <w:spacing w:line="480" w:lineRule="auto"/>
        <w:ind w:left="1080"/>
        <w:jc w:val="both"/>
        <w:rPr>
          <w:rFonts w:cstheme="minorHAnsi"/>
          <w:sz w:val="26"/>
          <w:szCs w:val="26"/>
          <w:u w:val="single"/>
        </w:rPr>
      </w:pPr>
      <w:r w:rsidRPr="009623AF">
        <w:rPr>
          <w:rFonts w:cstheme="minorHAnsi"/>
          <w:sz w:val="26"/>
          <w:szCs w:val="26"/>
          <w:lang w:val="en-CA"/>
        </w:rPr>
        <w:t xml:space="preserve">  </w:t>
      </w:r>
      <w:r w:rsidRPr="009623AF">
        <w:rPr>
          <w:rFonts w:cstheme="minorHAnsi"/>
          <w:sz w:val="26"/>
          <w:szCs w:val="26"/>
          <w:u w:val="single"/>
        </w:rPr>
        <w:t>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pStyle w:val="Default"/>
        <w:spacing w:line="480" w:lineRule="auto"/>
        <w:ind w:left="1080"/>
        <w:jc w:val="both"/>
        <w:rPr>
          <w:rFonts w:asciiTheme="minorHAnsi" w:hAnsiTheme="minorHAnsi" w:cstheme="minorHAnsi"/>
          <w:sz w:val="26"/>
          <w:szCs w:val="26"/>
        </w:rPr>
      </w:pPr>
    </w:p>
    <w:p w:rsidR="00722DDF" w:rsidRDefault="00722DDF" w:rsidP="00722DDF">
      <w:pPr>
        <w:pStyle w:val="Default"/>
        <w:numPr>
          <w:ilvl w:val="0"/>
          <w:numId w:val="29"/>
        </w:numPr>
        <w:spacing w:line="480" w:lineRule="auto"/>
        <w:jc w:val="both"/>
        <w:rPr>
          <w:rFonts w:asciiTheme="minorHAnsi" w:hAnsiTheme="minorHAnsi" w:cstheme="minorHAnsi"/>
          <w:sz w:val="26"/>
          <w:szCs w:val="26"/>
        </w:rPr>
      </w:pPr>
      <w:r w:rsidRPr="006A4A65">
        <w:rPr>
          <w:rFonts w:asciiTheme="minorHAnsi" w:hAnsiTheme="minorHAnsi" w:cstheme="minorHAnsi"/>
          <w:sz w:val="26"/>
          <w:szCs w:val="26"/>
        </w:rPr>
        <w:t>Why is the ionization energy required to remove an outer electron from Na</w:t>
      </w:r>
      <w:r w:rsidRPr="006A4A65">
        <w:rPr>
          <w:rFonts w:asciiTheme="minorHAnsi" w:hAnsiTheme="minorHAnsi" w:cstheme="minorHAnsi"/>
          <w:position w:val="8"/>
          <w:sz w:val="26"/>
          <w:szCs w:val="26"/>
          <w:vertAlign w:val="superscript"/>
        </w:rPr>
        <w:t xml:space="preserve">+ </w:t>
      </w:r>
      <w:r w:rsidRPr="006A4A65">
        <w:rPr>
          <w:rFonts w:asciiTheme="minorHAnsi" w:hAnsiTheme="minorHAnsi" w:cstheme="minorHAnsi"/>
          <w:sz w:val="26"/>
          <w:szCs w:val="26"/>
        </w:rPr>
        <w:t>so much greater than that needed to remove the outer electron from Na?</w:t>
      </w:r>
      <w:r>
        <w:rPr>
          <w:rFonts w:asciiTheme="minorHAnsi" w:hAnsiTheme="minorHAnsi" w:cstheme="minorHAnsi"/>
          <w:sz w:val="26"/>
          <w:szCs w:val="26"/>
        </w:rPr>
        <w:t xml:space="preserve"> (HINT: if you’re stuck, draw the orbitals of Na and Na</w:t>
      </w:r>
      <w:r w:rsidRPr="001E384B">
        <w:rPr>
          <w:rFonts w:asciiTheme="minorHAnsi" w:hAnsiTheme="minorHAnsi" w:cstheme="minorHAnsi"/>
          <w:sz w:val="26"/>
          <w:szCs w:val="26"/>
          <w:vertAlign w:val="superscript"/>
        </w:rPr>
        <w:t>+</w:t>
      </w:r>
      <w:r>
        <w:rPr>
          <w:rFonts w:asciiTheme="minorHAnsi" w:hAnsiTheme="minorHAnsi" w:cstheme="minorHAnsi"/>
          <w:sz w:val="26"/>
          <w:szCs w:val="26"/>
        </w:rPr>
        <w:t xml:space="preserve"> to help you visualize).</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pStyle w:val="ListParagraph"/>
        <w:ind w:left="1080"/>
        <w:jc w:val="both"/>
        <w:rPr>
          <w:rFonts w:cstheme="minorHAnsi"/>
          <w:sz w:val="26"/>
          <w:szCs w:val="26"/>
          <w:lang w:val="en-CA"/>
        </w:rPr>
      </w:pPr>
    </w:p>
    <w:p w:rsidR="00722DDF" w:rsidRDefault="00722DDF" w:rsidP="00722DDF">
      <w:pPr>
        <w:pStyle w:val="ListParagraph"/>
        <w:numPr>
          <w:ilvl w:val="0"/>
          <w:numId w:val="29"/>
        </w:numPr>
        <w:spacing w:after="200" w:line="276" w:lineRule="auto"/>
        <w:jc w:val="both"/>
        <w:rPr>
          <w:rFonts w:cstheme="minorHAnsi"/>
          <w:sz w:val="26"/>
          <w:szCs w:val="26"/>
          <w:lang w:val="en-CA"/>
        </w:rPr>
      </w:pPr>
      <w:r>
        <w:rPr>
          <w:rFonts w:cstheme="minorHAnsi"/>
          <w:sz w:val="26"/>
          <w:szCs w:val="26"/>
          <w:lang w:val="en-CA"/>
        </w:rPr>
        <w:t>D</w:t>
      </w:r>
      <w:r w:rsidRPr="006D6B2F">
        <w:rPr>
          <w:rFonts w:cstheme="minorHAnsi"/>
          <w:sz w:val="26"/>
          <w:szCs w:val="26"/>
          <w:lang w:val="en-CA"/>
        </w:rPr>
        <w:t xml:space="preserve">etermine which is most polar and explain your reason for making this choice: nitrogen trifluoride </w:t>
      </w:r>
      <w:r w:rsidRPr="006D6B2F">
        <w:rPr>
          <w:rFonts w:cstheme="minorHAnsi"/>
          <w:sz w:val="26"/>
          <w:szCs w:val="26"/>
          <w:lang w:val="en-CA"/>
        </w:rPr>
        <w:tab/>
      </w:r>
      <w:r w:rsidRPr="006D6B2F">
        <w:rPr>
          <w:rFonts w:cstheme="minorHAnsi"/>
          <w:sz w:val="26"/>
          <w:szCs w:val="26"/>
          <w:lang w:val="en-CA"/>
        </w:rPr>
        <w:tab/>
        <w:t>OR</w:t>
      </w:r>
      <w:r w:rsidRPr="006D6B2F">
        <w:rPr>
          <w:rFonts w:cstheme="minorHAnsi"/>
          <w:sz w:val="26"/>
          <w:szCs w:val="26"/>
          <w:lang w:val="en-CA"/>
        </w:rPr>
        <w:tab/>
      </w:r>
      <w:r w:rsidRPr="006D6B2F">
        <w:rPr>
          <w:rFonts w:cstheme="minorHAnsi"/>
          <w:sz w:val="26"/>
          <w:szCs w:val="26"/>
          <w:lang w:val="en-CA"/>
        </w:rPr>
        <w:tab/>
        <w:t>phosphorus trifluoride</w:t>
      </w:r>
      <w:r>
        <w:rPr>
          <w:rFonts w:cstheme="minorHAnsi"/>
          <w:sz w:val="26"/>
          <w:szCs w:val="26"/>
          <w:lang w:val="en-CA"/>
        </w:rPr>
        <w:t>.</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4732FC"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6D6B2F" w:rsidRDefault="00722DDF" w:rsidP="00722DDF">
      <w:pPr>
        <w:pStyle w:val="ListParagraph"/>
        <w:numPr>
          <w:ilvl w:val="0"/>
          <w:numId w:val="29"/>
        </w:numPr>
        <w:spacing w:after="200" w:line="276" w:lineRule="auto"/>
        <w:jc w:val="both"/>
        <w:rPr>
          <w:rFonts w:cstheme="minorHAnsi"/>
          <w:sz w:val="26"/>
          <w:szCs w:val="26"/>
          <w:lang w:val="en-CA"/>
        </w:rPr>
      </w:pPr>
      <w:r w:rsidRPr="006D6B2F">
        <w:rPr>
          <w:rFonts w:cstheme="minorHAnsi"/>
          <w:sz w:val="26"/>
          <w:szCs w:val="26"/>
          <w:lang w:val="en-CA"/>
        </w:rPr>
        <w:t>In which liquid, HF</w:t>
      </w:r>
      <w:r w:rsidRPr="009060B9">
        <w:rPr>
          <w:rFonts w:cstheme="minorHAnsi"/>
          <w:sz w:val="26"/>
          <w:szCs w:val="26"/>
          <w:vertAlign w:val="subscript"/>
          <w:lang w:val="en-CA"/>
        </w:rPr>
        <w:t xml:space="preserve">(l) </w:t>
      </w:r>
      <w:r w:rsidRPr="006D6B2F">
        <w:rPr>
          <w:rFonts w:cstheme="minorHAnsi"/>
          <w:sz w:val="26"/>
          <w:szCs w:val="26"/>
          <w:lang w:val="en-CA"/>
        </w:rPr>
        <w:t>or H</w:t>
      </w:r>
      <w:r w:rsidRPr="009060B9">
        <w:rPr>
          <w:rFonts w:cstheme="minorHAnsi"/>
          <w:sz w:val="26"/>
          <w:szCs w:val="26"/>
          <w:vertAlign w:val="subscript"/>
          <w:lang w:val="en-CA"/>
        </w:rPr>
        <w:t>2</w:t>
      </w:r>
      <w:r w:rsidRPr="006D6B2F">
        <w:rPr>
          <w:rFonts w:cstheme="minorHAnsi"/>
          <w:sz w:val="26"/>
          <w:szCs w:val="26"/>
          <w:lang w:val="en-CA"/>
        </w:rPr>
        <w:t>O</w:t>
      </w:r>
      <w:r w:rsidRPr="009060B9">
        <w:rPr>
          <w:rFonts w:cstheme="minorHAnsi"/>
          <w:sz w:val="26"/>
          <w:szCs w:val="26"/>
          <w:vertAlign w:val="subscript"/>
          <w:lang w:val="en-CA"/>
        </w:rPr>
        <w:t>(l)</w:t>
      </w:r>
      <w:r w:rsidRPr="006D6B2F">
        <w:rPr>
          <w:rFonts w:cstheme="minorHAnsi"/>
          <w:sz w:val="26"/>
          <w:szCs w:val="26"/>
          <w:lang w:val="en-CA"/>
        </w:rPr>
        <w:t>, will the hydrogen bonds be strongest?  Based on this prediction, which of the two liquids will have the highest boiling point?</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jc w:val="both"/>
        <w:rPr>
          <w:rFonts w:cstheme="minorHAnsi"/>
          <w:i/>
          <w:sz w:val="26"/>
          <w:szCs w:val="26"/>
          <w:u w:val="single"/>
          <w:lang w:val="en-CA"/>
        </w:rPr>
      </w:pPr>
    </w:p>
    <w:p w:rsidR="00722DDF" w:rsidRPr="006A4A65" w:rsidRDefault="00722DDF" w:rsidP="00722DDF">
      <w:pPr>
        <w:jc w:val="both"/>
        <w:rPr>
          <w:rFonts w:cstheme="minorHAnsi"/>
          <w:sz w:val="26"/>
          <w:szCs w:val="26"/>
          <w:u w:val="single"/>
          <w:lang w:val="en-CA"/>
        </w:rPr>
      </w:pPr>
      <w:r>
        <w:rPr>
          <w:rFonts w:cstheme="minorHAnsi"/>
          <w:i/>
          <w:sz w:val="26"/>
          <w:szCs w:val="26"/>
          <w:u w:val="single"/>
          <w:lang w:val="en-CA"/>
        </w:rPr>
        <w:t>Application</w:t>
      </w:r>
      <w:r w:rsidRPr="006A4A65">
        <w:rPr>
          <w:rFonts w:cstheme="minorHAnsi"/>
          <w:i/>
          <w:sz w:val="26"/>
          <w:szCs w:val="26"/>
          <w:u w:val="single"/>
          <w:lang w:val="en-CA"/>
        </w:rPr>
        <w:t xml:space="preserve"> (</w:t>
      </w:r>
      <w:r>
        <w:rPr>
          <w:rFonts w:cstheme="minorHAnsi"/>
          <w:i/>
          <w:sz w:val="26"/>
          <w:szCs w:val="26"/>
          <w:u w:val="single"/>
          <w:lang w:val="en-CA"/>
        </w:rPr>
        <w:t>1</w:t>
      </w:r>
      <w:r w:rsidRPr="006A4A65">
        <w:rPr>
          <w:rFonts w:cstheme="minorHAnsi"/>
          <w:i/>
          <w:sz w:val="26"/>
          <w:szCs w:val="26"/>
          <w:u w:val="single"/>
          <w:lang w:val="en-CA"/>
        </w:rPr>
        <w:t>5%)</w:t>
      </w:r>
    </w:p>
    <w:p w:rsidR="00722DDF" w:rsidRPr="00A165B9" w:rsidRDefault="00722DDF" w:rsidP="00722DDF">
      <w:pPr>
        <w:jc w:val="both"/>
        <w:rPr>
          <w:rFonts w:cstheme="minorHAnsi"/>
          <w:sz w:val="26"/>
          <w:szCs w:val="26"/>
          <w:lang w:val="en-CA"/>
        </w:rPr>
      </w:pPr>
      <w:r>
        <w:rPr>
          <w:rFonts w:cstheme="minorHAnsi"/>
          <w:sz w:val="26"/>
          <w:szCs w:val="26"/>
          <w:lang w:val="en-CA"/>
        </w:rPr>
        <w:t xml:space="preserve">Answer </w:t>
      </w:r>
      <w:r w:rsidRPr="000F72DB">
        <w:rPr>
          <w:rFonts w:cstheme="minorHAnsi"/>
          <w:b/>
          <w:sz w:val="26"/>
          <w:szCs w:val="26"/>
          <w:u w:val="single"/>
          <w:lang w:val="en-CA"/>
        </w:rPr>
        <w:t>one of the two</w:t>
      </w:r>
      <w:r>
        <w:rPr>
          <w:rFonts w:cstheme="minorHAnsi"/>
          <w:sz w:val="26"/>
          <w:szCs w:val="26"/>
          <w:lang w:val="en-CA"/>
        </w:rPr>
        <w:t xml:space="preserve"> following questions.</w:t>
      </w:r>
    </w:p>
    <w:p w:rsidR="00722DDF" w:rsidRDefault="00722DDF" w:rsidP="00722DDF">
      <w:pPr>
        <w:pStyle w:val="ListParagraph"/>
        <w:numPr>
          <w:ilvl w:val="0"/>
          <w:numId w:val="29"/>
        </w:numPr>
        <w:spacing w:after="200" w:line="276" w:lineRule="auto"/>
        <w:jc w:val="both"/>
        <w:rPr>
          <w:rFonts w:cstheme="minorHAnsi"/>
          <w:sz w:val="26"/>
          <w:szCs w:val="26"/>
          <w:lang w:val="en-CA"/>
        </w:rPr>
      </w:pPr>
      <w:r>
        <w:rPr>
          <w:rFonts w:cstheme="minorHAnsi"/>
          <w:sz w:val="26"/>
          <w:szCs w:val="26"/>
          <w:lang w:val="en-CA"/>
        </w:rPr>
        <w:t>How do you think astronomers utilise the fact that every element has its own distinctive electron configuration</w:t>
      </w:r>
      <w:r w:rsidRPr="00DE6EB5">
        <w:rPr>
          <w:rFonts w:cstheme="minorHAnsi"/>
          <w:sz w:val="26"/>
          <w:szCs w:val="26"/>
          <w:lang w:val="en-CA"/>
        </w:rPr>
        <w:t>?</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A165B9" w:rsidRDefault="00722DDF" w:rsidP="00722DDF">
      <w:pPr>
        <w:pStyle w:val="ListParagraph"/>
        <w:numPr>
          <w:ilvl w:val="0"/>
          <w:numId w:val="29"/>
        </w:numPr>
        <w:spacing w:after="200" w:line="276" w:lineRule="auto"/>
        <w:jc w:val="both"/>
        <w:rPr>
          <w:rFonts w:cstheme="minorHAnsi"/>
          <w:sz w:val="26"/>
          <w:szCs w:val="26"/>
          <w:lang w:val="en-CA"/>
        </w:rPr>
      </w:pPr>
      <w:r w:rsidRPr="00A165B9">
        <w:rPr>
          <w:rFonts w:cstheme="minorHAnsi"/>
          <w:sz w:val="26"/>
          <w:szCs w:val="26"/>
          <w:lang w:val="en-CA"/>
        </w:rPr>
        <w:t>Frozen water is less dense than liquid water.  What would be the effect on Canadian lifestyle if it were not so?</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F531A6" w:rsidRDefault="00722DDF" w:rsidP="00722DDF">
      <w:pPr>
        <w:pStyle w:val="Default"/>
        <w:spacing w:line="480" w:lineRule="auto"/>
        <w:ind w:left="1080"/>
        <w:jc w:val="both"/>
        <w:rPr>
          <w:rFonts w:asciiTheme="minorHAnsi" w:hAnsiTheme="minorHAnsi" w:cstheme="minorHAnsi"/>
          <w:sz w:val="26"/>
          <w:szCs w:val="26"/>
          <w:u w:val="single"/>
        </w:rPr>
      </w:pPr>
      <w:r>
        <w:rPr>
          <w:rFonts w:asciiTheme="minorHAnsi" w:hAnsiTheme="minorHAnsi" w:cstheme="minorHAnsi"/>
          <w:sz w:val="26"/>
          <w:szCs w:val="26"/>
          <w:u w:val="single"/>
        </w:rPr>
        <w:t>_________________________________________________________________</w:t>
      </w:r>
    </w:p>
    <w:p w:rsidR="00722DDF" w:rsidRPr="006A4A65" w:rsidRDefault="00722DDF" w:rsidP="00722DDF">
      <w:pPr>
        <w:jc w:val="both"/>
        <w:rPr>
          <w:rFonts w:cstheme="minorHAnsi"/>
          <w:sz w:val="26"/>
          <w:szCs w:val="26"/>
          <w:lang w:val="en-CA"/>
        </w:rPr>
      </w:pPr>
      <w:r>
        <w:rPr>
          <w:rFonts w:cstheme="minorHAnsi"/>
          <w:noProof/>
          <w:sz w:val="26"/>
          <w:szCs w:val="26"/>
          <w:lang w:val="en-CA" w:eastAsia="en-CA"/>
        </w:rPr>
        <w:drawing>
          <wp:anchor distT="0" distB="0" distL="114300" distR="114300" simplePos="0" relativeHeight="251660288" behindDoc="1" locked="0" layoutInCell="1" allowOverlap="1">
            <wp:simplePos x="0" y="0"/>
            <wp:positionH relativeFrom="column">
              <wp:posOffset>1285240</wp:posOffset>
            </wp:positionH>
            <wp:positionV relativeFrom="paragraph">
              <wp:posOffset>161925</wp:posOffset>
            </wp:positionV>
            <wp:extent cx="4280535" cy="7867650"/>
            <wp:effectExtent l="19050" t="0" r="5715" b="0"/>
            <wp:wrapTight wrapText="bothSides">
              <wp:wrapPolygon edited="0">
                <wp:start x="-96" y="0"/>
                <wp:lineTo x="-96" y="21548"/>
                <wp:lineTo x="21629" y="21548"/>
                <wp:lineTo x="21629" y="0"/>
                <wp:lineTo x="-96" y="0"/>
              </wp:wrapPolygon>
            </wp:wrapTight>
            <wp:docPr id="29" name="Picture 2" descr="sche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e.gif"/>
                    <pic:cNvPicPr/>
                  </pic:nvPicPr>
                  <pic:blipFill>
                    <a:blip r:embed="rId41" cstate="print"/>
                    <a:stretch>
                      <a:fillRect/>
                    </a:stretch>
                  </pic:blipFill>
                  <pic:spPr>
                    <a:xfrm>
                      <a:off x="0" y="0"/>
                      <a:ext cx="4280535" cy="7867650"/>
                    </a:xfrm>
                    <a:prstGeom prst="rect">
                      <a:avLst/>
                    </a:prstGeom>
                  </pic:spPr>
                </pic:pic>
              </a:graphicData>
            </a:graphic>
          </wp:anchor>
        </w:drawing>
      </w:r>
    </w:p>
    <w:p w:rsidR="00722DDF" w:rsidRPr="006A4A65"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Default="00722DDF" w:rsidP="00722DDF">
      <w:pPr>
        <w:jc w:val="both"/>
        <w:rPr>
          <w:rFonts w:cstheme="minorHAnsi"/>
          <w:sz w:val="26"/>
          <w:szCs w:val="26"/>
          <w:lang w:val="en-CA"/>
        </w:rPr>
      </w:pPr>
    </w:p>
    <w:p w:rsidR="00722DDF" w:rsidRPr="006A4A65" w:rsidRDefault="00722DDF" w:rsidP="00722DDF">
      <w:pPr>
        <w:jc w:val="both"/>
        <w:rPr>
          <w:rFonts w:cstheme="minorHAnsi"/>
          <w:sz w:val="26"/>
          <w:szCs w:val="26"/>
          <w:lang w:val="en-CA"/>
        </w:rPr>
      </w:pPr>
      <w:r>
        <w:rPr>
          <w:rFonts w:cstheme="minorHAnsi"/>
          <w:noProof/>
          <w:sz w:val="26"/>
          <w:szCs w:val="26"/>
          <w:lang w:val="en-CA" w:eastAsia="en-CA"/>
        </w:rPr>
        <w:drawing>
          <wp:anchor distT="0" distB="0" distL="114300" distR="114300" simplePos="0" relativeHeight="251661312" behindDoc="1" locked="0" layoutInCell="1" allowOverlap="1">
            <wp:simplePos x="0" y="0"/>
            <wp:positionH relativeFrom="column">
              <wp:posOffset>-1356995</wp:posOffset>
            </wp:positionH>
            <wp:positionV relativeFrom="paragraph">
              <wp:posOffset>486410</wp:posOffset>
            </wp:positionV>
            <wp:extent cx="8134350" cy="5335905"/>
            <wp:effectExtent l="0" t="1390650" r="0" b="1388745"/>
            <wp:wrapTight wrapText="bothSides">
              <wp:wrapPolygon edited="0">
                <wp:start x="21577" y="-112"/>
                <wp:lineTo x="28" y="-112"/>
                <wp:lineTo x="28" y="21635"/>
                <wp:lineTo x="21577" y="21635"/>
                <wp:lineTo x="21577" y="-112"/>
              </wp:wrapPolygon>
            </wp:wrapTight>
            <wp:docPr id="30" name="Picture 4" descr="periodic_ta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iodic_table.gif"/>
                    <pic:cNvPicPr/>
                  </pic:nvPicPr>
                  <pic:blipFill>
                    <a:blip r:embed="rId42" cstate="print"/>
                    <a:stretch>
                      <a:fillRect/>
                    </a:stretch>
                  </pic:blipFill>
                  <pic:spPr>
                    <a:xfrm rot="16200000">
                      <a:off x="0" y="0"/>
                      <a:ext cx="8134350" cy="5335905"/>
                    </a:xfrm>
                    <a:prstGeom prst="rect">
                      <a:avLst/>
                    </a:prstGeom>
                  </pic:spPr>
                </pic:pic>
              </a:graphicData>
            </a:graphic>
          </wp:anchor>
        </w:drawing>
      </w:r>
    </w:p>
    <w:p w:rsidR="00DA3B15" w:rsidRDefault="00DA3B15"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456FB5"/>
    <w:p w:rsidR="00722DDF" w:rsidRDefault="00722DDF" w:rsidP="00722DDF">
      <w:pPr>
        <w:jc w:val="both"/>
        <w:rPr>
          <w:rFonts w:cstheme="minorHAnsi"/>
          <w:sz w:val="26"/>
          <w:szCs w:val="26"/>
          <w:u w:val="single"/>
          <w:lang w:val="en-CA"/>
        </w:rPr>
      </w:pPr>
      <w:r>
        <w:rPr>
          <w:rFonts w:cstheme="minorHAnsi"/>
          <w:i/>
          <w:sz w:val="26"/>
          <w:szCs w:val="26"/>
          <w:u w:val="single"/>
          <w:lang w:val="en-CA"/>
        </w:rPr>
        <w:t>Knowledge and Understanding (35%)</w:t>
      </w:r>
    </w:p>
    <w:p w:rsidR="00722DDF" w:rsidRDefault="00722DDF" w:rsidP="00722DDF">
      <w:pPr>
        <w:rPr>
          <w:rFonts w:cstheme="minorHAnsi"/>
          <w:sz w:val="26"/>
          <w:szCs w:val="26"/>
          <w:lang w:val="en-CA" w:eastAsia="en-CA"/>
        </w:rPr>
      </w:pPr>
      <w:r>
        <w:rPr>
          <w:lang w:val="en-CA"/>
        </w:rPr>
        <w:t xml:space="preserve">1.   a.  iii.  Oxygen, </w:t>
      </w:r>
      <w:r w:rsidRPr="00DB637E">
        <w:rPr>
          <w:lang w:val="en-CA"/>
        </w:rPr>
        <w:t>b.  ii.</w:t>
      </w:r>
      <w:r>
        <w:rPr>
          <w:lang w:val="en-CA"/>
        </w:rPr>
        <w:t xml:space="preserve"> </w:t>
      </w:r>
      <w:r w:rsidRPr="00DB637E">
        <w:rPr>
          <w:rFonts w:cstheme="minorHAnsi"/>
          <w:sz w:val="26"/>
          <w:szCs w:val="26"/>
          <w:lang w:val="en-CA" w:eastAsia="en-CA"/>
        </w:rPr>
        <w:t xml:space="preserve"> Large numbers of electrons in the valence shell and form negative ions.</w:t>
      </w:r>
      <w:r>
        <w:rPr>
          <w:rFonts w:cstheme="minorHAnsi"/>
          <w:sz w:val="26"/>
          <w:szCs w:val="26"/>
          <w:lang w:val="en-CA" w:eastAsia="en-CA"/>
        </w:rPr>
        <w:t xml:space="preserve">, </w:t>
      </w:r>
      <w:r w:rsidRPr="00DB637E">
        <w:rPr>
          <w:lang w:val="en-CA"/>
        </w:rPr>
        <w:t xml:space="preserve">c.  iv.  </w:t>
      </w:r>
      <w:r w:rsidRPr="00DB637E">
        <w:rPr>
          <w:rFonts w:cstheme="minorHAnsi"/>
          <w:sz w:val="26"/>
          <w:szCs w:val="26"/>
          <w:lang w:val="en-CA"/>
        </w:rPr>
        <w:t>is the energy needed to detach an electron from an elemental atom</w:t>
      </w:r>
      <w:r>
        <w:rPr>
          <w:rFonts w:cstheme="minorHAnsi"/>
          <w:sz w:val="26"/>
          <w:szCs w:val="26"/>
          <w:lang w:val="en-CA"/>
        </w:rPr>
        <w:t xml:space="preserve">, </w:t>
      </w:r>
      <w:r w:rsidRPr="00DB637E">
        <w:rPr>
          <w:lang w:val="en-CA"/>
        </w:rPr>
        <w:t xml:space="preserve">d.  ii.  </w:t>
      </w:r>
      <w:r w:rsidRPr="00DB637E">
        <w:rPr>
          <w:rFonts w:cstheme="minorHAnsi"/>
          <w:sz w:val="26"/>
          <w:szCs w:val="26"/>
          <w:lang w:val="en-CA"/>
        </w:rPr>
        <w:t>no two atoms can occupy the same orbital unless their spins are different</w:t>
      </w:r>
      <w:r>
        <w:rPr>
          <w:rFonts w:cstheme="minorHAnsi"/>
          <w:sz w:val="26"/>
          <w:szCs w:val="26"/>
          <w:lang w:val="en-CA"/>
        </w:rPr>
        <w:t>, e</w:t>
      </w:r>
      <w:r w:rsidRPr="00DB637E">
        <w:rPr>
          <w:rFonts w:cstheme="minorHAnsi"/>
          <w:sz w:val="26"/>
          <w:szCs w:val="26"/>
          <w:lang w:val="en-CA"/>
        </w:rPr>
        <w:t xml:space="preserve">.  ii.  </w:t>
      </w:r>
      <w:r w:rsidRPr="00DB637E">
        <w:rPr>
          <w:rFonts w:cstheme="minorHAnsi"/>
          <w:sz w:val="26"/>
          <w:szCs w:val="26"/>
          <w:lang w:val="en-CA" w:eastAsia="en-CA"/>
        </w:rPr>
        <w:t>Mg &gt; Al &gt; Cl</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4</w:t>
      </w:r>
      <w:r>
        <w:rPr>
          <w:rFonts w:cstheme="minorHAnsi"/>
          <w:b/>
          <w:sz w:val="26"/>
          <w:szCs w:val="26"/>
          <w:lang w:val="en-CA" w:eastAsia="en-CA"/>
        </w:rPr>
        <w:tab/>
        <w:t>5/5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4/5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3/5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2/5 correct</w:t>
      </w:r>
    </w:p>
    <w:p w:rsidR="00722DDF" w:rsidRPr="00780105"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R</w:t>
      </w:r>
      <w:r>
        <w:rPr>
          <w:rFonts w:cstheme="minorHAnsi"/>
          <w:b/>
          <w:sz w:val="26"/>
          <w:szCs w:val="26"/>
          <w:lang w:val="en-CA" w:eastAsia="en-CA"/>
        </w:rPr>
        <w:tab/>
        <w:t>1 or 0/5 correct</w:t>
      </w:r>
    </w:p>
    <w:p w:rsidR="00722DDF" w:rsidRDefault="00722DDF" w:rsidP="00722DDF">
      <w:pPr>
        <w:spacing w:line="360" w:lineRule="auto"/>
        <w:jc w:val="both"/>
        <w:rPr>
          <w:rFonts w:cstheme="minorHAnsi"/>
          <w:sz w:val="26"/>
          <w:szCs w:val="26"/>
          <w:lang w:val="en-CA" w:eastAsia="en-CA"/>
        </w:rPr>
      </w:pPr>
    </w:p>
    <w:p w:rsidR="00722DDF" w:rsidRDefault="00722DDF" w:rsidP="00722DDF">
      <w:pPr>
        <w:spacing w:line="360" w:lineRule="auto"/>
        <w:jc w:val="both"/>
        <w:rPr>
          <w:rFonts w:cstheme="minorHAnsi"/>
          <w:sz w:val="26"/>
          <w:szCs w:val="26"/>
          <w:lang w:val="en-CA" w:eastAsia="en-CA"/>
        </w:rPr>
      </w:pPr>
      <w:r>
        <w:rPr>
          <w:rFonts w:cstheme="minorHAnsi"/>
          <w:sz w:val="26"/>
          <w:szCs w:val="26"/>
          <w:lang w:val="en-CA" w:eastAsia="en-CA"/>
        </w:rPr>
        <w:t>2. a. n = 4, l = 1, m</w:t>
      </w:r>
      <w:r w:rsidRPr="00B765EE">
        <w:rPr>
          <w:rFonts w:cstheme="minorHAnsi"/>
          <w:sz w:val="26"/>
          <w:szCs w:val="26"/>
          <w:vertAlign w:val="subscript"/>
          <w:lang w:val="en-CA" w:eastAsia="en-CA"/>
        </w:rPr>
        <w:t>l</w:t>
      </w:r>
      <w:r>
        <w:rPr>
          <w:rFonts w:cstheme="minorHAnsi"/>
          <w:sz w:val="26"/>
          <w:szCs w:val="26"/>
          <w:lang w:val="en-CA" w:eastAsia="en-CA"/>
        </w:rPr>
        <w:t xml:space="preserve"> = -1, 0, 1, there are 3 orbitals</w:t>
      </w:r>
    </w:p>
    <w:p w:rsidR="00722DDF" w:rsidRDefault="00722DDF" w:rsidP="00722DDF">
      <w:pPr>
        <w:spacing w:line="360" w:lineRule="auto"/>
        <w:jc w:val="both"/>
        <w:rPr>
          <w:rFonts w:cstheme="minorHAnsi"/>
          <w:sz w:val="26"/>
          <w:szCs w:val="26"/>
          <w:lang w:val="en-CA" w:eastAsia="en-CA"/>
        </w:rPr>
      </w:pPr>
      <w:r>
        <w:rPr>
          <w:rFonts w:cstheme="minorHAnsi"/>
          <w:sz w:val="26"/>
          <w:szCs w:val="26"/>
          <w:lang w:val="en-CA" w:eastAsia="en-CA"/>
        </w:rPr>
        <w:t>b.  n = 3, l = 2, m</w:t>
      </w:r>
      <w:r w:rsidRPr="00B765EE">
        <w:rPr>
          <w:rFonts w:cstheme="minorHAnsi"/>
          <w:sz w:val="26"/>
          <w:szCs w:val="26"/>
          <w:vertAlign w:val="subscript"/>
          <w:lang w:val="en-CA" w:eastAsia="en-CA"/>
        </w:rPr>
        <w:t>l</w:t>
      </w:r>
      <w:r>
        <w:rPr>
          <w:rFonts w:cstheme="minorHAnsi"/>
          <w:sz w:val="26"/>
          <w:szCs w:val="26"/>
          <w:lang w:val="en-CA" w:eastAsia="en-CA"/>
        </w:rPr>
        <w:t xml:space="preserve"> = -2, -1, 0, 1, 2, there are 5 orbitals</w:t>
      </w:r>
    </w:p>
    <w:p w:rsidR="00722DDF" w:rsidRDefault="00722DDF" w:rsidP="00722DDF">
      <w:pPr>
        <w:spacing w:line="360" w:lineRule="auto"/>
        <w:jc w:val="both"/>
        <w:rPr>
          <w:rFonts w:cstheme="minorHAnsi"/>
          <w:sz w:val="26"/>
          <w:szCs w:val="26"/>
          <w:lang w:val="en-CA" w:eastAsia="en-CA"/>
        </w:rPr>
      </w:pPr>
      <w:r>
        <w:rPr>
          <w:rFonts w:cstheme="minorHAnsi"/>
          <w:sz w:val="26"/>
          <w:szCs w:val="26"/>
          <w:lang w:val="en-CA" w:eastAsia="en-CA"/>
        </w:rPr>
        <w:t>c. n = 3, l = 0, m</w:t>
      </w:r>
      <w:r w:rsidRPr="00B765EE">
        <w:rPr>
          <w:rFonts w:cstheme="minorHAnsi"/>
          <w:sz w:val="26"/>
          <w:szCs w:val="26"/>
          <w:vertAlign w:val="subscript"/>
          <w:lang w:val="en-CA" w:eastAsia="en-CA"/>
        </w:rPr>
        <w:t>l</w:t>
      </w:r>
      <w:r>
        <w:rPr>
          <w:rFonts w:cstheme="minorHAnsi"/>
          <w:sz w:val="26"/>
          <w:szCs w:val="26"/>
          <w:lang w:val="en-CA" w:eastAsia="en-CA"/>
        </w:rPr>
        <w:t xml:space="preserve"> = 0, there is 1 orbital</w:t>
      </w:r>
    </w:p>
    <w:p w:rsidR="00722DDF" w:rsidRDefault="00722DDF" w:rsidP="00722DDF">
      <w:pPr>
        <w:spacing w:line="360" w:lineRule="auto"/>
        <w:jc w:val="both"/>
        <w:rPr>
          <w:rFonts w:cstheme="minorHAnsi"/>
          <w:sz w:val="26"/>
          <w:szCs w:val="26"/>
          <w:lang w:val="en-CA" w:eastAsia="en-CA"/>
        </w:rPr>
      </w:pPr>
      <w:r>
        <w:rPr>
          <w:rFonts w:cstheme="minorHAnsi"/>
          <w:sz w:val="26"/>
          <w:szCs w:val="26"/>
          <w:lang w:val="en-CA" w:eastAsia="en-CA"/>
        </w:rPr>
        <w:t>d. n = 5, l = 3, m</w:t>
      </w:r>
      <w:r w:rsidRPr="00B765EE">
        <w:rPr>
          <w:rFonts w:cstheme="minorHAnsi"/>
          <w:sz w:val="26"/>
          <w:szCs w:val="26"/>
          <w:vertAlign w:val="subscript"/>
          <w:lang w:val="en-CA" w:eastAsia="en-CA"/>
        </w:rPr>
        <w:t>l</w:t>
      </w:r>
      <w:r>
        <w:rPr>
          <w:rFonts w:cstheme="minorHAnsi"/>
          <w:sz w:val="26"/>
          <w:szCs w:val="26"/>
          <w:lang w:val="en-CA" w:eastAsia="en-CA"/>
        </w:rPr>
        <w:t xml:space="preserve"> = -3, -2, -1, 0, 1, 2, 3, there are 7 orbitals</w:t>
      </w:r>
    </w:p>
    <w:p w:rsidR="00722DDF" w:rsidRDefault="00722DDF" w:rsidP="00722DDF">
      <w:pPr>
        <w:spacing w:line="360" w:lineRule="auto"/>
        <w:jc w:val="both"/>
        <w:rPr>
          <w:rFonts w:cstheme="minorHAnsi"/>
          <w:sz w:val="26"/>
          <w:szCs w:val="26"/>
          <w:lang w:val="en-CA" w:eastAsia="en-CA"/>
        </w:rPr>
      </w:pPr>
      <w:r>
        <w:rPr>
          <w:rFonts w:cstheme="minorHAnsi"/>
          <w:sz w:val="26"/>
          <w:szCs w:val="26"/>
          <w:lang w:val="en-CA" w:eastAsia="en-CA"/>
        </w:rPr>
        <w:t>e. n = 2, l = 1, m</w:t>
      </w:r>
      <w:r w:rsidRPr="00B765EE">
        <w:rPr>
          <w:rFonts w:cstheme="minorHAnsi"/>
          <w:sz w:val="26"/>
          <w:szCs w:val="26"/>
          <w:vertAlign w:val="subscript"/>
          <w:lang w:val="en-CA" w:eastAsia="en-CA"/>
        </w:rPr>
        <w:t>l</w:t>
      </w:r>
      <w:r>
        <w:rPr>
          <w:rFonts w:cstheme="minorHAnsi"/>
          <w:sz w:val="26"/>
          <w:szCs w:val="26"/>
          <w:lang w:val="en-CA" w:eastAsia="en-CA"/>
        </w:rPr>
        <w:t xml:space="preserve"> = -1, 0, 1, there are 3 orbitals</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4</w:t>
      </w:r>
      <w:r>
        <w:rPr>
          <w:rFonts w:cstheme="minorHAnsi"/>
          <w:b/>
          <w:sz w:val="26"/>
          <w:szCs w:val="26"/>
          <w:lang w:val="en-CA" w:eastAsia="en-CA"/>
        </w:rPr>
        <w:tab/>
        <w:t>5/5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4/5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3/5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2/5 correct</w:t>
      </w:r>
    </w:p>
    <w:p w:rsidR="00722DDF" w:rsidRPr="00780105"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R</w:t>
      </w:r>
      <w:r>
        <w:rPr>
          <w:rFonts w:cstheme="minorHAnsi"/>
          <w:b/>
          <w:sz w:val="26"/>
          <w:szCs w:val="26"/>
          <w:lang w:val="en-CA" w:eastAsia="en-CA"/>
        </w:rPr>
        <w:tab/>
        <w:t>1 or 0/5 correct</w:t>
      </w:r>
    </w:p>
    <w:p w:rsidR="00722DDF" w:rsidRDefault="00722DDF" w:rsidP="00722DDF">
      <w:pPr>
        <w:spacing w:line="360" w:lineRule="auto"/>
        <w:jc w:val="both"/>
        <w:rPr>
          <w:rFonts w:cstheme="minorHAnsi"/>
          <w:sz w:val="26"/>
          <w:szCs w:val="26"/>
          <w:lang w:val="en-CA" w:eastAsia="en-CA"/>
        </w:rPr>
      </w:pPr>
    </w:p>
    <w:p w:rsidR="00722DDF" w:rsidRDefault="00722DDF" w:rsidP="00722DDF">
      <w:pPr>
        <w:spacing w:line="360" w:lineRule="auto"/>
        <w:jc w:val="both"/>
        <w:rPr>
          <w:rFonts w:cstheme="minorHAnsi"/>
          <w:sz w:val="26"/>
          <w:szCs w:val="26"/>
          <w:lang w:val="en-CA"/>
        </w:rPr>
      </w:pPr>
      <w:r>
        <w:rPr>
          <w:rFonts w:cstheme="minorHAnsi"/>
          <w:sz w:val="26"/>
          <w:szCs w:val="26"/>
          <w:lang w:val="en-CA" w:eastAsia="en-CA"/>
        </w:rPr>
        <w:t>3.  a.  [He]2s</w:t>
      </w:r>
      <w:r w:rsidRPr="00133D83">
        <w:rPr>
          <w:rFonts w:cstheme="minorHAnsi"/>
          <w:sz w:val="26"/>
          <w:szCs w:val="26"/>
          <w:vertAlign w:val="superscript"/>
          <w:lang w:val="en-CA" w:eastAsia="en-CA"/>
        </w:rPr>
        <w:t>1</w:t>
      </w:r>
      <w:r>
        <w:rPr>
          <w:rFonts w:cstheme="minorHAnsi"/>
          <w:sz w:val="26"/>
          <w:szCs w:val="26"/>
          <w:lang w:val="en-CA" w:eastAsia="en-CA"/>
        </w:rPr>
        <w:t xml:space="preserve">, </w:t>
      </w:r>
      <w:r>
        <w:rPr>
          <w:rFonts w:cstheme="minorHAnsi"/>
          <w:sz w:val="26"/>
          <w:szCs w:val="26"/>
          <w:lang w:val="en-CA"/>
        </w:rPr>
        <w:t>b.  [Ar]4s</w:t>
      </w:r>
      <w:r w:rsidRPr="00133D83">
        <w:rPr>
          <w:rFonts w:cstheme="minorHAnsi"/>
          <w:sz w:val="26"/>
          <w:szCs w:val="26"/>
          <w:vertAlign w:val="superscript"/>
          <w:lang w:val="en-CA"/>
        </w:rPr>
        <w:t>1</w:t>
      </w:r>
      <w:r>
        <w:rPr>
          <w:rFonts w:cstheme="minorHAnsi"/>
          <w:sz w:val="26"/>
          <w:szCs w:val="26"/>
          <w:lang w:val="en-CA"/>
        </w:rPr>
        <w:t>3d</w:t>
      </w:r>
      <w:r w:rsidRPr="00133D83">
        <w:rPr>
          <w:rFonts w:cstheme="minorHAnsi"/>
          <w:sz w:val="26"/>
          <w:szCs w:val="26"/>
          <w:vertAlign w:val="superscript"/>
          <w:lang w:val="en-CA"/>
        </w:rPr>
        <w:t>10</w:t>
      </w:r>
      <w:r>
        <w:rPr>
          <w:rFonts w:cstheme="minorHAnsi"/>
          <w:sz w:val="26"/>
          <w:szCs w:val="26"/>
          <w:lang w:val="en-CA"/>
        </w:rPr>
        <w:t>, c.  [Ar]4s</w:t>
      </w:r>
      <w:r w:rsidRPr="00133D83">
        <w:rPr>
          <w:rFonts w:cstheme="minorHAnsi"/>
          <w:sz w:val="26"/>
          <w:szCs w:val="26"/>
          <w:vertAlign w:val="superscript"/>
          <w:lang w:val="en-CA"/>
        </w:rPr>
        <w:t>1</w:t>
      </w:r>
      <w:r>
        <w:rPr>
          <w:rFonts w:cstheme="minorHAnsi"/>
          <w:sz w:val="26"/>
          <w:szCs w:val="26"/>
          <w:lang w:val="en-CA"/>
        </w:rPr>
        <w:t>3d</w:t>
      </w:r>
      <w:r w:rsidRPr="00133D83">
        <w:rPr>
          <w:rFonts w:cstheme="minorHAnsi"/>
          <w:sz w:val="26"/>
          <w:szCs w:val="26"/>
          <w:vertAlign w:val="superscript"/>
          <w:lang w:val="en-CA"/>
        </w:rPr>
        <w:t>10</w:t>
      </w:r>
      <w:r>
        <w:rPr>
          <w:rFonts w:cstheme="minorHAnsi"/>
          <w:sz w:val="26"/>
          <w:szCs w:val="26"/>
          <w:lang w:val="en-CA"/>
        </w:rPr>
        <w:t>4p</w:t>
      </w:r>
      <w:r w:rsidRPr="00133D83">
        <w:rPr>
          <w:rFonts w:cstheme="minorHAnsi"/>
          <w:sz w:val="26"/>
          <w:szCs w:val="26"/>
          <w:vertAlign w:val="superscript"/>
          <w:lang w:val="en-CA"/>
        </w:rPr>
        <w:t>5</w:t>
      </w:r>
      <w:r>
        <w:rPr>
          <w:rFonts w:cstheme="minorHAnsi"/>
          <w:sz w:val="26"/>
          <w:szCs w:val="26"/>
          <w:lang w:val="en-CA"/>
        </w:rPr>
        <w:t>, d.  [Ne]3s</w:t>
      </w:r>
      <w:r w:rsidRPr="00133D83">
        <w:rPr>
          <w:rFonts w:cstheme="minorHAnsi"/>
          <w:sz w:val="26"/>
          <w:szCs w:val="26"/>
          <w:vertAlign w:val="superscript"/>
          <w:lang w:val="en-CA"/>
        </w:rPr>
        <w:t>2</w:t>
      </w:r>
      <w:r>
        <w:rPr>
          <w:rFonts w:cstheme="minorHAnsi"/>
          <w:sz w:val="26"/>
          <w:szCs w:val="26"/>
          <w:lang w:val="en-CA"/>
        </w:rPr>
        <w:t>3p</w:t>
      </w:r>
      <w:r w:rsidRPr="00133D83">
        <w:rPr>
          <w:rFonts w:cstheme="minorHAnsi"/>
          <w:sz w:val="26"/>
          <w:szCs w:val="26"/>
          <w:vertAlign w:val="superscript"/>
          <w:lang w:val="en-CA"/>
        </w:rPr>
        <w:t>3</w:t>
      </w:r>
      <w:r>
        <w:rPr>
          <w:rFonts w:cstheme="minorHAnsi"/>
          <w:sz w:val="26"/>
          <w:szCs w:val="26"/>
          <w:lang w:val="en-CA"/>
        </w:rPr>
        <w:t>, e.  [Ar]4s</w:t>
      </w:r>
      <w:r w:rsidRPr="00133D83">
        <w:rPr>
          <w:rFonts w:cstheme="minorHAnsi"/>
          <w:sz w:val="26"/>
          <w:szCs w:val="26"/>
          <w:vertAlign w:val="superscript"/>
          <w:lang w:val="en-CA"/>
        </w:rPr>
        <w:t>2</w:t>
      </w:r>
      <w:r>
        <w:rPr>
          <w:rFonts w:cstheme="minorHAnsi"/>
          <w:sz w:val="26"/>
          <w:szCs w:val="26"/>
          <w:lang w:val="en-CA"/>
        </w:rPr>
        <w:t>3d</w:t>
      </w:r>
      <w:r w:rsidRPr="00133D83">
        <w:rPr>
          <w:rFonts w:cstheme="minorHAnsi"/>
          <w:sz w:val="26"/>
          <w:szCs w:val="26"/>
          <w:vertAlign w:val="superscript"/>
          <w:lang w:val="en-CA"/>
        </w:rPr>
        <w:t>3</w:t>
      </w:r>
    </w:p>
    <w:p w:rsidR="00722DDF" w:rsidRDefault="00722DDF" w:rsidP="00722DDF">
      <w:pPr>
        <w:ind w:left="720" w:firstLine="720"/>
        <w:jc w:val="both"/>
        <w:rPr>
          <w:rFonts w:cstheme="minorHAnsi"/>
          <w:b/>
          <w:sz w:val="26"/>
          <w:szCs w:val="26"/>
          <w:lang w:val="en-CA" w:eastAsia="en-CA"/>
        </w:rPr>
      </w:pPr>
      <w:r>
        <w:rPr>
          <w:rFonts w:cstheme="minorHAnsi"/>
          <w:b/>
          <w:sz w:val="26"/>
          <w:szCs w:val="26"/>
          <w:lang w:val="en-CA" w:eastAsia="en-CA"/>
        </w:rPr>
        <w:t>4</w:t>
      </w:r>
      <w:r>
        <w:rPr>
          <w:rFonts w:cstheme="minorHAnsi"/>
          <w:b/>
          <w:sz w:val="26"/>
          <w:szCs w:val="26"/>
          <w:lang w:val="en-CA" w:eastAsia="en-CA"/>
        </w:rPr>
        <w:tab/>
        <w:t>5/5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4/5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3/5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2/5 correct</w:t>
      </w:r>
    </w:p>
    <w:p w:rsidR="00722DDF" w:rsidRPr="00780105"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R</w:t>
      </w:r>
      <w:r>
        <w:rPr>
          <w:rFonts w:cstheme="minorHAnsi"/>
          <w:b/>
          <w:sz w:val="26"/>
          <w:szCs w:val="26"/>
          <w:lang w:val="en-CA" w:eastAsia="en-CA"/>
        </w:rPr>
        <w:tab/>
        <w:t>1 or 0/5 correct</w:t>
      </w:r>
    </w:p>
    <w:p w:rsidR="00722DDF" w:rsidRPr="00780105" w:rsidRDefault="00722DDF" w:rsidP="00722DDF">
      <w:pPr>
        <w:spacing w:line="360" w:lineRule="auto"/>
        <w:jc w:val="both"/>
        <w:rPr>
          <w:rFonts w:cstheme="minorHAnsi"/>
          <w:sz w:val="26"/>
          <w:szCs w:val="26"/>
          <w:lang w:val="en-CA"/>
        </w:rPr>
      </w:pPr>
    </w:p>
    <w:p w:rsidR="00722DDF" w:rsidRDefault="00722DDF" w:rsidP="00722DDF">
      <w:pPr>
        <w:spacing w:line="360" w:lineRule="auto"/>
        <w:jc w:val="both"/>
        <w:rPr>
          <w:rFonts w:cstheme="minorHAnsi"/>
          <w:sz w:val="26"/>
          <w:szCs w:val="26"/>
          <w:lang w:val="en-CA"/>
        </w:rPr>
      </w:pPr>
      <w:r>
        <w:rPr>
          <w:rFonts w:cstheme="minorHAnsi"/>
          <w:sz w:val="26"/>
          <w:szCs w:val="26"/>
          <w:lang w:val="en-CA"/>
        </w:rPr>
        <w:t>3.  The decrease in atomic radius from Ca to Ga is much larger than the decrease in atomic radius from Mg to Al because there is the entire 3d suborbital level that is not present between Mg and Al.</w:t>
      </w:r>
    </w:p>
    <w:p w:rsidR="00722DDF" w:rsidRPr="00780105" w:rsidRDefault="00722DDF" w:rsidP="00722DDF">
      <w:pPr>
        <w:spacing w:line="360" w:lineRule="auto"/>
        <w:jc w:val="both"/>
        <w:rPr>
          <w:rFonts w:cstheme="minorHAnsi"/>
          <w:b/>
          <w:sz w:val="26"/>
          <w:szCs w:val="26"/>
          <w:lang w:val="en-CA"/>
        </w:rPr>
      </w:pPr>
      <w:r>
        <w:rPr>
          <w:rFonts w:cstheme="minorHAnsi"/>
          <w:sz w:val="26"/>
          <w:szCs w:val="26"/>
          <w:lang w:val="en-CA"/>
        </w:rPr>
        <w:tab/>
      </w:r>
      <w:r>
        <w:rPr>
          <w:rFonts w:cstheme="minorHAnsi"/>
          <w:sz w:val="26"/>
          <w:szCs w:val="26"/>
          <w:lang w:val="en-CA"/>
        </w:rPr>
        <w:tab/>
      </w:r>
      <w:r>
        <w:rPr>
          <w:rFonts w:cstheme="minorHAnsi"/>
          <w:b/>
          <w:sz w:val="26"/>
          <w:szCs w:val="26"/>
          <w:lang w:val="en-CA"/>
        </w:rPr>
        <w:t>4</w:t>
      </w:r>
      <w:r>
        <w:rPr>
          <w:rFonts w:cstheme="minorHAnsi"/>
          <w:b/>
          <w:sz w:val="26"/>
          <w:szCs w:val="26"/>
          <w:lang w:val="en-CA"/>
        </w:rPr>
        <w:tab/>
        <w:t>if mention the full 3d suborbital level</w:t>
      </w:r>
    </w:p>
    <w:p w:rsidR="00722DDF" w:rsidRDefault="00722DDF" w:rsidP="00722DDF">
      <w:pPr>
        <w:spacing w:line="360" w:lineRule="auto"/>
        <w:jc w:val="both"/>
        <w:rPr>
          <w:rFonts w:cstheme="minorHAnsi"/>
          <w:b/>
          <w:sz w:val="26"/>
          <w:szCs w:val="26"/>
          <w:lang w:val="en-CA"/>
        </w:rPr>
      </w:pPr>
      <w:r>
        <w:rPr>
          <w:rFonts w:cstheme="minorHAnsi"/>
          <w:sz w:val="26"/>
          <w:szCs w:val="26"/>
          <w:lang w:val="en-CA"/>
        </w:rPr>
        <w:tab/>
      </w:r>
      <w:r>
        <w:rPr>
          <w:rFonts w:cstheme="minorHAnsi"/>
          <w:sz w:val="26"/>
          <w:szCs w:val="26"/>
          <w:lang w:val="en-CA"/>
        </w:rPr>
        <w:tab/>
      </w:r>
      <w:r>
        <w:rPr>
          <w:rFonts w:cstheme="minorHAnsi"/>
          <w:b/>
          <w:sz w:val="26"/>
          <w:szCs w:val="26"/>
          <w:lang w:val="en-CA"/>
        </w:rPr>
        <w:t>3</w:t>
      </w:r>
      <w:r>
        <w:rPr>
          <w:rFonts w:cstheme="minorHAnsi"/>
          <w:b/>
          <w:sz w:val="26"/>
          <w:szCs w:val="26"/>
          <w:lang w:val="en-CA"/>
        </w:rPr>
        <w:tab/>
        <w:t>if mentions the 3d suborbital level</w:t>
      </w:r>
    </w:p>
    <w:p w:rsidR="00722DDF" w:rsidRDefault="00722DDF" w:rsidP="00722DDF">
      <w:pPr>
        <w:spacing w:line="360" w:lineRule="auto"/>
        <w:jc w:val="both"/>
        <w:rPr>
          <w:rFonts w:cstheme="minorHAnsi"/>
          <w:b/>
          <w:sz w:val="26"/>
          <w:szCs w:val="26"/>
          <w:lang w:val="en-CA"/>
        </w:rPr>
      </w:pPr>
      <w:r>
        <w:rPr>
          <w:rFonts w:cstheme="minorHAnsi"/>
          <w:b/>
          <w:sz w:val="26"/>
          <w:szCs w:val="26"/>
          <w:lang w:val="en-CA"/>
        </w:rPr>
        <w:tab/>
      </w:r>
      <w:r>
        <w:rPr>
          <w:rFonts w:cstheme="minorHAnsi"/>
          <w:b/>
          <w:sz w:val="26"/>
          <w:szCs w:val="26"/>
          <w:lang w:val="en-CA"/>
        </w:rPr>
        <w:tab/>
        <w:t>2</w:t>
      </w:r>
      <w:r>
        <w:rPr>
          <w:rFonts w:cstheme="minorHAnsi"/>
          <w:b/>
          <w:sz w:val="26"/>
          <w:szCs w:val="26"/>
          <w:lang w:val="en-CA"/>
        </w:rPr>
        <w:tab/>
        <w:t>if mentions a layer of electrons</w:t>
      </w:r>
    </w:p>
    <w:p w:rsidR="00722DDF" w:rsidRDefault="00722DDF" w:rsidP="00722DDF">
      <w:pPr>
        <w:spacing w:line="360" w:lineRule="auto"/>
        <w:jc w:val="both"/>
        <w:rPr>
          <w:rFonts w:cstheme="minorHAnsi"/>
          <w:b/>
          <w:sz w:val="26"/>
          <w:szCs w:val="26"/>
          <w:lang w:val="en-CA"/>
        </w:rPr>
      </w:pPr>
      <w:r>
        <w:rPr>
          <w:rFonts w:cstheme="minorHAnsi"/>
          <w:b/>
          <w:sz w:val="26"/>
          <w:szCs w:val="26"/>
          <w:lang w:val="en-CA"/>
        </w:rPr>
        <w:tab/>
      </w:r>
      <w:r>
        <w:rPr>
          <w:rFonts w:cstheme="minorHAnsi"/>
          <w:b/>
          <w:sz w:val="26"/>
          <w:szCs w:val="26"/>
          <w:lang w:val="en-CA"/>
        </w:rPr>
        <w:tab/>
        <w:t>1</w:t>
      </w:r>
      <w:r>
        <w:rPr>
          <w:rFonts w:cstheme="minorHAnsi"/>
          <w:b/>
          <w:sz w:val="26"/>
          <w:szCs w:val="26"/>
          <w:lang w:val="en-CA"/>
        </w:rPr>
        <w:tab/>
        <w:t>if mentions Ga has more electrons</w:t>
      </w:r>
    </w:p>
    <w:p w:rsidR="00722DDF" w:rsidRPr="00780105" w:rsidRDefault="00722DDF" w:rsidP="00722DDF">
      <w:pPr>
        <w:spacing w:line="360" w:lineRule="auto"/>
        <w:jc w:val="both"/>
        <w:rPr>
          <w:rFonts w:cstheme="minorHAnsi"/>
          <w:b/>
          <w:sz w:val="26"/>
          <w:szCs w:val="26"/>
          <w:lang w:val="en-CA"/>
        </w:rPr>
      </w:pPr>
      <w:r>
        <w:rPr>
          <w:rFonts w:cstheme="minorHAnsi"/>
          <w:b/>
          <w:sz w:val="26"/>
          <w:szCs w:val="26"/>
          <w:lang w:val="en-CA"/>
        </w:rPr>
        <w:tab/>
      </w:r>
      <w:r>
        <w:rPr>
          <w:rFonts w:cstheme="minorHAnsi"/>
          <w:b/>
          <w:sz w:val="26"/>
          <w:szCs w:val="26"/>
          <w:lang w:val="en-CA"/>
        </w:rPr>
        <w:tab/>
        <w:t>R</w:t>
      </w:r>
      <w:r>
        <w:rPr>
          <w:rFonts w:cstheme="minorHAnsi"/>
          <w:b/>
          <w:sz w:val="26"/>
          <w:szCs w:val="26"/>
          <w:lang w:val="en-CA"/>
        </w:rPr>
        <w:tab/>
        <w:t>otherwise (use judgement)</w:t>
      </w:r>
    </w:p>
    <w:p w:rsidR="00722DDF" w:rsidRPr="001D4A87" w:rsidRDefault="00722DDF" w:rsidP="00722DDF">
      <w:pPr>
        <w:spacing w:line="360" w:lineRule="auto"/>
        <w:jc w:val="both"/>
        <w:rPr>
          <w:rFonts w:cstheme="minorHAnsi"/>
          <w:sz w:val="26"/>
          <w:szCs w:val="26"/>
          <w:lang w:val="en-CA"/>
        </w:rPr>
      </w:pPr>
      <w:r>
        <w:rPr>
          <w:rFonts w:cstheme="minorHAnsi"/>
          <w:sz w:val="26"/>
          <w:szCs w:val="26"/>
          <w:lang w:val="en-CA"/>
        </w:rPr>
        <w:t>4.  a.  polar covalent</w:t>
      </w:r>
      <w:r>
        <w:rPr>
          <w:rFonts w:cstheme="minorHAnsi"/>
          <w:noProof/>
          <w:sz w:val="26"/>
          <w:szCs w:val="26"/>
          <w:lang w:val="en-CA" w:eastAsia="en-CA"/>
        </w:rPr>
        <w:drawing>
          <wp:inline distT="0" distB="0" distL="0" distR="0">
            <wp:extent cx="866775" cy="708845"/>
            <wp:effectExtent l="19050" t="0" r="9525" b="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srcRect/>
                    <a:stretch>
                      <a:fillRect/>
                    </a:stretch>
                  </pic:blipFill>
                  <pic:spPr bwMode="auto">
                    <a:xfrm>
                      <a:off x="0" y="0"/>
                      <a:ext cx="866973" cy="709007"/>
                    </a:xfrm>
                    <a:prstGeom prst="rect">
                      <a:avLst/>
                    </a:prstGeom>
                    <a:noFill/>
                    <a:ln w="9525">
                      <a:noFill/>
                      <a:miter lim="800000"/>
                      <a:headEnd/>
                      <a:tailEnd/>
                    </a:ln>
                  </pic:spPr>
                </pic:pic>
              </a:graphicData>
            </a:graphic>
          </wp:inline>
        </w:drawing>
      </w:r>
      <w:r>
        <w:rPr>
          <w:rFonts w:cstheme="minorHAnsi"/>
          <w:sz w:val="26"/>
          <w:szCs w:val="26"/>
          <w:lang w:val="en-CA"/>
        </w:rPr>
        <w:t xml:space="preserve">,  b.  ionic </w:t>
      </w:r>
      <w:r>
        <w:rPr>
          <w:rFonts w:cstheme="minorHAnsi"/>
          <w:noProof/>
          <w:sz w:val="26"/>
          <w:szCs w:val="26"/>
          <w:lang w:val="en-CA" w:eastAsia="en-CA"/>
        </w:rPr>
        <w:drawing>
          <wp:inline distT="0" distB="0" distL="0" distR="0">
            <wp:extent cx="923925" cy="733498"/>
            <wp:effectExtent l="19050" t="0" r="0" b="0"/>
            <wp:docPr id="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cstate="print"/>
                    <a:srcRect/>
                    <a:stretch>
                      <a:fillRect/>
                    </a:stretch>
                  </pic:blipFill>
                  <pic:spPr bwMode="auto">
                    <a:xfrm>
                      <a:off x="0" y="0"/>
                      <a:ext cx="924845" cy="734229"/>
                    </a:xfrm>
                    <a:prstGeom prst="rect">
                      <a:avLst/>
                    </a:prstGeom>
                    <a:noFill/>
                    <a:ln w="9525">
                      <a:noFill/>
                      <a:miter lim="800000"/>
                      <a:headEnd/>
                      <a:tailEnd/>
                    </a:ln>
                  </pic:spPr>
                </pic:pic>
              </a:graphicData>
            </a:graphic>
          </wp:inline>
        </w:drawing>
      </w:r>
      <w:r>
        <w:rPr>
          <w:rFonts w:cstheme="minorHAnsi"/>
          <w:sz w:val="26"/>
          <w:szCs w:val="26"/>
          <w:lang w:val="en-CA"/>
        </w:rPr>
        <w:t xml:space="preserve">, c.  </w:t>
      </w:r>
      <w:r w:rsidRPr="006B3645">
        <w:rPr>
          <w:rFonts w:cstheme="minorHAnsi"/>
          <w:sz w:val="26"/>
          <w:szCs w:val="26"/>
          <w:lang w:val="fr-CA"/>
        </w:rPr>
        <w:t xml:space="preserve">non-polar covalent </w:t>
      </w:r>
      <w:r>
        <w:rPr>
          <w:rFonts w:cstheme="minorHAnsi"/>
          <w:noProof/>
          <w:sz w:val="26"/>
          <w:szCs w:val="26"/>
          <w:lang w:val="en-CA" w:eastAsia="en-CA"/>
        </w:rPr>
        <w:drawing>
          <wp:inline distT="0" distB="0" distL="0" distR="0">
            <wp:extent cx="608271" cy="739789"/>
            <wp:effectExtent l="19050" t="0" r="1329" b="0"/>
            <wp:docPr id="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srcRect/>
                    <a:stretch>
                      <a:fillRect/>
                    </a:stretch>
                  </pic:blipFill>
                  <pic:spPr bwMode="auto">
                    <a:xfrm>
                      <a:off x="0" y="0"/>
                      <a:ext cx="611042" cy="743159"/>
                    </a:xfrm>
                    <a:prstGeom prst="rect">
                      <a:avLst/>
                    </a:prstGeom>
                    <a:noFill/>
                    <a:ln w="9525">
                      <a:noFill/>
                      <a:miter lim="800000"/>
                      <a:headEnd/>
                      <a:tailEnd/>
                    </a:ln>
                  </pic:spPr>
                </pic:pic>
              </a:graphicData>
            </a:graphic>
          </wp:inline>
        </w:drawing>
      </w:r>
      <w:r w:rsidRPr="006B3645">
        <w:rPr>
          <w:rFonts w:cstheme="minorHAnsi"/>
          <w:sz w:val="26"/>
          <w:szCs w:val="26"/>
          <w:lang w:val="fr-CA"/>
        </w:rPr>
        <w:t>, d.  non-polar covalent</w:t>
      </w:r>
      <w:r>
        <w:rPr>
          <w:rFonts w:cstheme="minorHAnsi"/>
          <w:noProof/>
          <w:sz w:val="26"/>
          <w:szCs w:val="26"/>
          <w:lang w:val="en-CA" w:eastAsia="en-CA"/>
        </w:rPr>
        <w:drawing>
          <wp:inline distT="0" distB="0" distL="0" distR="0">
            <wp:extent cx="874085" cy="732584"/>
            <wp:effectExtent l="19050" t="0" r="2215" b="0"/>
            <wp:docPr id="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srcRect/>
                    <a:stretch>
                      <a:fillRect/>
                    </a:stretch>
                  </pic:blipFill>
                  <pic:spPr bwMode="auto">
                    <a:xfrm>
                      <a:off x="0" y="0"/>
                      <a:ext cx="874264" cy="732734"/>
                    </a:xfrm>
                    <a:prstGeom prst="rect">
                      <a:avLst/>
                    </a:prstGeom>
                    <a:noFill/>
                    <a:ln w="9525">
                      <a:noFill/>
                      <a:miter lim="800000"/>
                      <a:headEnd/>
                      <a:tailEnd/>
                    </a:ln>
                  </pic:spPr>
                </pic:pic>
              </a:graphicData>
            </a:graphic>
          </wp:inline>
        </w:drawing>
      </w:r>
      <w:r w:rsidRPr="006B3645">
        <w:rPr>
          <w:rFonts w:cstheme="minorHAnsi"/>
          <w:sz w:val="26"/>
          <w:szCs w:val="26"/>
          <w:lang w:val="fr-CA"/>
        </w:rPr>
        <w:t xml:space="preserve">, e.  </w:t>
      </w:r>
      <w:r w:rsidRPr="001D4A87">
        <w:rPr>
          <w:rFonts w:cstheme="minorHAnsi"/>
          <w:sz w:val="26"/>
          <w:szCs w:val="26"/>
          <w:lang w:val="en-CA"/>
        </w:rPr>
        <w:t>ionic</w:t>
      </w:r>
      <w:r>
        <w:rPr>
          <w:rFonts w:cstheme="minorHAnsi"/>
          <w:sz w:val="26"/>
          <w:szCs w:val="26"/>
          <w:lang w:val="en-CA"/>
        </w:rPr>
        <w:t xml:space="preserve"> </w:t>
      </w:r>
      <w:r>
        <w:rPr>
          <w:rFonts w:cstheme="minorHAnsi"/>
          <w:noProof/>
          <w:sz w:val="26"/>
          <w:szCs w:val="26"/>
          <w:lang w:val="en-CA" w:eastAsia="en-CA"/>
        </w:rPr>
        <w:drawing>
          <wp:inline distT="0" distB="0" distL="0" distR="0">
            <wp:extent cx="1118634" cy="621508"/>
            <wp:effectExtent l="19050" t="0" r="5316" b="0"/>
            <wp:docPr id="3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cstate="print"/>
                    <a:srcRect/>
                    <a:stretch>
                      <a:fillRect/>
                    </a:stretch>
                  </pic:blipFill>
                  <pic:spPr bwMode="auto">
                    <a:xfrm>
                      <a:off x="0" y="0"/>
                      <a:ext cx="1118774" cy="621586"/>
                    </a:xfrm>
                    <a:prstGeom prst="rect">
                      <a:avLst/>
                    </a:prstGeom>
                    <a:noFill/>
                    <a:ln w="9525">
                      <a:noFill/>
                      <a:miter lim="800000"/>
                      <a:headEnd/>
                      <a:tailEnd/>
                    </a:ln>
                  </pic:spPr>
                </pic:pic>
              </a:graphicData>
            </a:graphic>
          </wp:inline>
        </w:drawing>
      </w:r>
    </w:p>
    <w:p w:rsidR="00722DDF" w:rsidRDefault="00722DDF" w:rsidP="00722DDF">
      <w:pPr>
        <w:jc w:val="both"/>
        <w:rPr>
          <w:rFonts w:cstheme="minorHAnsi"/>
          <w:b/>
          <w:sz w:val="26"/>
          <w:szCs w:val="26"/>
          <w:lang w:val="en-CA" w:eastAsia="en-CA"/>
        </w:rPr>
      </w:pPr>
      <w:r w:rsidRPr="001D4A87">
        <w:rPr>
          <w:rFonts w:cstheme="minorHAnsi"/>
          <w:sz w:val="26"/>
          <w:szCs w:val="26"/>
          <w:lang w:val="en-CA"/>
        </w:rPr>
        <w:tab/>
      </w:r>
      <w:r w:rsidRPr="001D4A87">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5/5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4/5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3/5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2/5 correct</w:t>
      </w:r>
    </w:p>
    <w:p w:rsidR="00722DDF" w:rsidRPr="00780105"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R</w:t>
      </w:r>
      <w:r>
        <w:rPr>
          <w:rFonts w:cstheme="minorHAnsi"/>
          <w:b/>
          <w:sz w:val="26"/>
          <w:szCs w:val="26"/>
          <w:lang w:val="en-CA" w:eastAsia="en-CA"/>
        </w:rPr>
        <w:tab/>
        <w:t>1 or 0/5 correct</w:t>
      </w:r>
    </w:p>
    <w:p w:rsidR="00722DDF" w:rsidRPr="00780105" w:rsidRDefault="00722DDF" w:rsidP="00722DDF">
      <w:pPr>
        <w:spacing w:line="360" w:lineRule="auto"/>
        <w:jc w:val="both"/>
        <w:rPr>
          <w:rFonts w:cstheme="minorHAnsi"/>
          <w:sz w:val="26"/>
          <w:szCs w:val="26"/>
          <w:lang w:val="en-CA"/>
        </w:rPr>
      </w:pPr>
    </w:p>
    <w:p w:rsidR="00722DDF" w:rsidRDefault="00722DDF" w:rsidP="00722DDF">
      <w:pPr>
        <w:spacing w:line="360" w:lineRule="auto"/>
        <w:jc w:val="both"/>
        <w:rPr>
          <w:rFonts w:cstheme="minorHAnsi"/>
          <w:sz w:val="26"/>
          <w:szCs w:val="26"/>
          <w:lang w:val="en-CA"/>
        </w:rPr>
      </w:pPr>
      <w:r w:rsidRPr="00655F4F">
        <w:rPr>
          <w:rFonts w:cstheme="minorHAnsi"/>
          <w:sz w:val="26"/>
          <w:szCs w:val="26"/>
          <w:lang w:val="en-CA"/>
        </w:rPr>
        <w:t>5.</w:t>
      </w:r>
      <w:r>
        <w:rPr>
          <w:rFonts w:cstheme="minorHAnsi"/>
          <w:sz w:val="26"/>
          <w:szCs w:val="26"/>
          <w:lang w:val="en-CA"/>
        </w:rPr>
        <w:t xml:space="preserve">  </w:t>
      </w:r>
      <w:r w:rsidRPr="00655F4F">
        <w:rPr>
          <w:rFonts w:cstheme="minorHAnsi"/>
          <w:sz w:val="26"/>
          <w:szCs w:val="26"/>
          <w:lang w:val="en-CA"/>
        </w:rPr>
        <w:t>a.  trigonal pyramidal</w:t>
      </w:r>
      <w:r>
        <w:rPr>
          <w:rFonts w:cstheme="minorHAnsi"/>
          <w:sz w:val="26"/>
          <w:szCs w:val="26"/>
          <w:lang w:val="en-CA"/>
        </w:rPr>
        <w:t xml:space="preserve">, </w:t>
      </w:r>
      <w:r w:rsidRPr="00655F4F">
        <w:rPr>
          <w:rFonts w:cstheme="minorHAnsi"/>
          <w:sz w:val="26"/>
          <w:szCs w:val="26"/>
          <w:lang w:val="en-CA"/>
        </w:rPr>
        <w:t>b.  bent</w:t>
      </w:r>
      <w:r>
        <w:rPr>
          <w:rFonts w:cstheme="minorHAnsi"/>
          <w:sz w:val="26"/>
          <w:szCs w:val="26"/>
          <w:lang w:val="en-CA"/>
        </w:rPr>
        <w:t xml:space="preserve">, </w:t>
      </w:r>
      <w:r w:rsidRPr="00655F4F">
        <w:rPr>
          <w:rFonts w:cstheme="minorHAnsi"/>
          <w:sz w:val="26"/>
          <w:szCs w:val="26"/>
          <w:lang w:val="en-CA"/>
        </w:rPr>
        <w:t xml:space="preserve">c. </w:t>
      </w:r>
      <w:r>
        <w:rPr>
          <w:rFonts w:cstheme="minorHAnsi"/>
          <w:sz w:val="26"/>
          <w:szCs w:val="26"/>
          <w:lang w:val="en-CA"/>
        </w:rPr>
        <w:t xml:space="preserve"> tetrahedral, d.  square pyramidal, e.  trigonal planar</w:t>
      </w:r>
    </w:p>
    <w:p w:rsidR="00722DDF" w:rsidRDefault="00722DDF" w:rsidP="00722DDF">
      <w:pPr>
        <w:jc w:val="both"/>
        <w:rPr>
          <w:rFonts w:cstheme="minorHAnsi"/>
          <w:b/>
          <w:sz w:val="26"/>
          <w:szCs w:val="26"/>
          <w:lang w:val="en-CA" w:eastAsia="en-CA"/>
        </w:rPr>
      </w:pPr>
      <w:r>
        <w:rPr>
          <w:rFonts w:cstheme="minorHAnsi"/>
          <w:sz w:val="26"/>
          <w:szCs w:val="26"/>
          <w:lang w:val="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5/5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4/5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3/5 correct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2/5 correct</w:t>
      </w:r>
    </w:p>
    <w:p w:rsidR="00722DDF" w:rsidRPr="00780105"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R</w:t>
      </w:r>
      <w:r>
        <w:rPr>
          <w:rFonts w:cstheme="minorHAnsi"/>
          <w:b/>
          <w:sz w:val="26"/>
          <w:szCs w:val="26"/>
          <w:lang w:val="en-CA" w:eastAsia="en-CA"/>
        </w:rPr>
        <w:tab/>
        <w:t>1 or 0/5 correct</w:t>
      </w:r>
    </w:p>
    <w:p w:rsidR="00722DDF" w:rsidRDefault="00722DDF" w:rsidP="00722DDF">
      <w:pPr>
        <w:spacing w:line="360" w:lineRule="auto"/>
        <w:jc w:val="both"/>
        <w:rPr>
          <w:rFonts w:cstheme="minorHAnsi"/>
          <w:sz w:val="26"/>
          <w:szCs w:val="26"/>
          <w:lang w:val="en-CA"/>
        </w:rPr>
      </w:pPr>
    </w:p>
    <w:p w:rsidR="00722DDF" w:rsidRDefault="00722DDF" w:rsidP="00722DDF">
      <w:pPr>
        <w:jc w:val="both"/>
        <w:rPr>
          <w:rFonts w:cstheme="minorHAnsi"/>
          <w:sz w:val="26"/>
          <w:szCs w:val="26"/>
          <w:u w:val="single"/>
          <w:lang w:val="en-CA"/>
        </w:rPr>
      </w:pPr>
      <w:r>
        <w:rPr>
          <w:rFonts w:cstheme="minorHAnsi"/>
          <w:i/>
          <w:sz w:val="26"/>
          <w:szCs w:val="26"/>
          <w:u w:val="single"/>
          <w:lang w:val="en-CA"/>
        </w:rPr>
        <w:t>Thinking and Investigation (35%)</w:t>
      </w:r>
    </w:p>
    <w:p w:rsidR="00722DDF" w:rsidRDefault="00722DDF" w:rsidP="00722DDF">
      <w:pPr>
        <w:spacing w:line="360" w:lineRule="auto"/>
        <w:jc w:val="both"/>
        <w:rPr>
          <w:rFonts w:cstheme="minorHAnsi"/>
          <w:sz w:val="26"/>
          <w:szCs w:val="26"/>
          <w:lang w:val="en-CA"/>
        </w:rPr>
      </w:pPr>
      <w:r>
        <w:rPr>
          <w:rFonts w:cstheme="minorHAnsi"/>
          <w:sz w:val="26"/>
          <w:szCs w:val="26"/>
          <w:lang w:val="en-CA"/>
        </w:rPr>
        <w:t xml:space="preserve">6.   For 120 electrons, </w:t>
      </w:r>
      <w:r w:rsidRPr="00B765EE">
        <w:rPr>
          <w:sz w:val="18"/>
          <w:szCs w:val="18"/>
          <w:lang w:val="en-CA"/>
        </w:rPr>
        <w:t>1s</w:t>
      </w:r>
      <w:r w:rsidRPr="00B765EE">
        <w:rPr>
          <w:sz w:val="18"/>
          <w:szCs w:val="18"/>
          <w:vertAlign w:val="superscript"/>
          <w:lang w:val="en-CA"/>
        </w:rPr>
        <w:t>2</w:t>
      </w:r>
      <w:r w:rsidRPr="00B765EE">
        <w:rPr>
          <w:sz w:val="18"/>
          <w:szCs w:val="18"/>
          <w:lang w:val="en-CA"/>
        </w:rPr>
        <w:t xml:space="preserve"> 2s</w:t>
      </w:r>
      <w:r w:rsidRPr="00B765EE">
        <w:rPr>
          <w:sz w:val="18"/>
          <w:szCs w:val="18"/>
          <w:vertAlign w:val="superscript"/>
          <w:lang w:val="en-CA"/>
        </w:rPr>
        <w:t>2</w:t>
      </w:r>
      <w:r w:rsidRPr="00B765EE">
        <w:rPr>
          <w:sz w:val="18"/>
          <w:szCs w:val="18"/>
          <w:lang w:val="en-CA"/>
        </w:rPr>
        <w:t xml:space="preserve"> 2p</w:t>
      </w:r>
      <w:r w:rsidRPr="00B765EE">
        <w:rPr>
          <w:sz w:val="18"/>
          <w:szCs w:val="18"/>
          <w:vertAlign w:val="superscript"/>
          <w:lang w:val="en-CA"/>
        </w:rPr>
        <w:t>6</w:t>
      </w:r>
      <w:r w:rsidRPr="00B765EE">
        <w:rPr>
          <w:sz w:val="18"/>
          <w:szCs w:val="18"/>
          <w:lang w:val="en-CA"/>
        </w:rPr>
        <w:t xml:space="preserve"> 3s</w:t>
      </w:r>
      <w:r w:rsidRPr="00B765EE">
        <w:rPr>
          <w:sz w:val="18"/>
          <w:szCs w:val="18"/>
          <w:vertAlign w:val="superscript"/>
          <w:lang w:val="en-CA"/>
        </w:rPr>
        <w:t>2</w:t>
      </w:r>
      <w:r w:rsidRPr="00B765EE">
        <w:rPr>
          <w:sz w:val="18"/>
          <w:szCs w:val="18"/>
          <w:lang w:val="en-CA"/>
        </w:rPr>
        <w:t xml:space="preserve"> 3p</w:t>
      </w:r>
      <w:r w:rsidRPr="00B765EE">
        <w:rPr>
          <w:sz w:val="18"/>
          <w:szCs w:val="18"/>
          <w:vertAlign w:val="superscript"/>
          <w:lang w:val="en-CA"/>
        </w:rPr>
        <w:t>6</w:t>
      </w:r>
      <w:r w:rsidRPr="00B765EE">
        <w:rPr>
          <w:sz w:val="18"/>
          <w:szCs w:val="18"/>
          <w:lang w:val="en-CA"/>
        </w:rPr>
        <w:t xml:space="preserve"> 4s</w:t>
      </w:r>
      <w:r w:rsidRPr="00B765EE">
        <w:rPr>
          <w:sz w:val="18"/>
          <w:szCs w:val="18"/>
          <w:vertAlign w:val="superscript"/>
          <w:lang w:val="en-CA"/>
        </w:rPr>
        <w:t>2</w:t>
      </w:r>
      <w:r w:rsidRPr="00B765EE">
        <w:rPr>
          <w:sz w:val="18"/>
          <w:szCs w:val="18"/>
          <w:lang w:val="en-CA"/>
        </w:rPr>
        <w:t xml:space="preserve"> 3d</w:t>
      </w:r>
      <w:r w:rsidRPr="00B765EE">
        <w:rPr>
          <w:sz w:val="18"/>
          <w:szCs w:val="18"/>
          <w:vertAlign w:val="superscript"/>
          <w:lang w:val="en-CA"/>
        </w:rPr>
        <w:t>10</w:t>
      </w:r>
      <w:r w:rsidRPr="00B765EE">
        <w:rPr>
          <w:sz w:val="18"/>
          <w:szCs w:val="18"/>
          <w:lang w:val="en-CA"/>
        </w:rPr>
        <w:t xml:space="preserve"> 4p</w:t>
      </w:r>
      <w:r w:rsidRPr="00B765EE">
        <w:rPr>
          <w:sz w:val="18"/>
          <w:szCs w:val="18"/>
          <w:vertAlign w:val="superscript"/>
          <w:lang w:val="en-CA"/>
        </w:rPr>
        <w:t>6</w:t>
      </w:r>
      <w:r w:rsidRPr="00B765EE">
        <w:rPr>
          <w:sz w:val="18"/>
          <w:szCs w:val="18"/>
          <w:lang w:val="en-CA"/>
        </w:rPr>
        <w:t xml:space="preserve"> 5s</w:t>
      </w:r>
      <w:r w:rsidRPr="00B765EE">
        <w:rPr>
          <w:sz w:val="18"/>
          <w:szCs w:val="18"/>
          <w:vertAlign w:val="superscript"/>
          <w:lang w:val="en-CA"/>
        </w:rPr>
        <w:t>2</w:t>
      </w:r>
      <w:r w:rsidRPr="00B765EE">
        <w:rPr>
          <w:sz w:val="18"/>
          <w:szCs w:val="18"/>
          <w:lang w:val="en-CA"/>
        </w:rPr>
        <w:t xml:space="preserve"> 4d</w:t>
      </w:r>
      <w:r w:rsidRPr="00B765EE">
        <w:rPr>
          <w:sz w:val="18"/>
          <w:szCs w:val="18"/>
          <w:vertAlign w:val="superscript"/>
          <w:lang w:val="en-CA"/>
        </w:rPr>
        <w:t>10</w:t>
      </w:r>
      <w:r w:rsidRPr="00B765EE">
        <w:rPr>
          <w:sz w:val="18"/>
          <w:szCs w:val="18"/>
          <w:lang w:val="en-CA"/>
        </w:rPr>
        <w:t xml:space="preserve"> 5p</w:t>
      </w:r>
      <w:r w:rsidRPr="00B765EE">
        <w:rPr>
          <w:sz w:val="18"/>
          <w:szCs w:val="18"/>
          <w:vertAlign w:val="superscript"/>
          <w:lang w:val="en-CA"/>
        </w:rPr>
        <w:t>6</w:t>
      </w:r>
      <w:r w:rsidRPr="00B765EE">
        <w:rPr>
          <w:sz w:val="18"/>
          <w:szCs w:val="18"/>
          <w:lang w:val="en-CA"/>
        </w:rPr>
        <w:t xml:space="preserve"> 6s</w:t>
      </w:r>
      <w:r w:rsidRPr="00B765EE">
        <w:rPr>
          <w:sz w:val="18"/>
          <w:szCs w:val="18"/>
          <w:vertAlign w:val="superscript"/>
          <w:lang w:val="en-CA"/>
        </w:rPr>
        <w:t>2</w:t>
      </w:r>
      <w:r w:rsidRPr="00B765EE">
        <w:rPr>
          <w:sz w:val="18"/>
          <w:szCs w:val="18"/>
          <w:lang w:val="en-CA"/>
        </w:rPr>
        <w:t xml:space="preserve"> 4f</w:t>
      </w:r>
      <w:r w:rsidRPr="00B765EE">
        <w:rPr>
          <w:sz w:val="18"/>
          <w:szCs w:val="18"/>
          <w:vertAlign w:val="superscript"/>
          <w:lang w:val="en-CA"/>
        </w:rPr>
        <w:t>14</w:t>
      </w:r>
      <w:r w:rsidRPr="00B765EE">
        <w:rPr>
          <w:sz w:val="18"/>
          <w:szCs w:val="18"/>
          <w:lang w:val="en-CA"/>
        </w:rPr>
        <w:t xml:space="preserve"> 5d</w:t>
      </w:r>
      <w:r w:rsidRPr="00B765EE">
        <w:rPr>
          <w:sz w:val="18"/>
          <w:szCs w:val="18"/>
          <w:vertAlign w:val="superscript"/>
          <w:lang w:val="en-CA"/>
        </w:rPr>
        <w:t>10</w:t>
      </w:r>
      <w:r w:rsidRPr="00B765EE">
        <w:rPr>
          <w:sz w:val="18"/>
          <w:szCs w:val="18"/>
          <w:lang w:val="en-CA"/>
        </w:rPr>
        <w:t xml:space="preserve"> 6p</w:t>
      </w:r>
      <w:r w:rsidRPr="00B765EE">
        <w:rPr>
          <w:sz w:val="18"/>
          <w:szCs w:val="18"/>
          <w:vertAlign w:val="superscript"/>
          <w:lang w:val="en-CA"/>
        </w:rPr>
        <w:t>6</w:t>
      </w:r>
      <w:r w:rsidRPr="00B765EE">
        <w:rPr>
          <w:sz w:val="18"/>
          <w:szCs w:val="18"/>
          <w:lang w:val="en-CA"/>
        </w:rPr>
        <w:t xml:space="preserve"> 7s</w:t>
      </w:r>
      <w:r w:rsidRPr="00B765EE">
        <w:rPr>
          <w:sz w:val="18"/>
          <w:szCs w:val="18"/>
          <w:vertAlign w:val="superscript"/>
          <w:lang w:val="en-CA"/>
        </w:rPr>
        <w:t>2</w:t>
      </w:r>
      <w:r w:rsidRPr="00B765EE">
        <w:rPr>
          <w:sz w:val="18"/>
          <w:szCs w:val="18"/>
          <w:lang w:val="en-CA"/>
        </w:rPr>
        <w:t xml:space="preserve"> 5f</w:t>
      </w:r>
      <w:r w:rsidRPr="00B765EE">
        <w:rPr>
          <w:sz w:val="18"/>
          <w:szCs w:val="18"/>
          <w:vertAlign w:val="superscript"/>
          <w:lang w:val="en-CA"/>
        </w:rPr>
        <w:t>14</w:t>
      </w:r>
      <w:r w:rsidRPr="00B765EE">
        <w:rPr>
          <w:sz w:val="18"/>
          <w:szCs w:val="18"/>
          <w:lang w:val="en-CA"/>
        </w:rPr>
        <w:t xml:space="preserve"> 6d</w:t>
      </w:r>
      <w:r w:rsidRPr="00B765EE">
        <w:rPr>
          <w:sz w:val="18"/>
          <w:szCs w:val="18"/>
          <w:vertAlign w:val="superscript"/>
          <w:lang w:val="en-CA"/>
        </w:rPr>
        <w:t>10</w:t>
      </w:r>
      <w:r w:rsidRPr="00B765EE">
        <w:rPr>
          <w:sz w:val="18"/>
          <w:szCs w:val="18"/>
          <w:lang w:val="en-CA"/>
        </w:rPr>
        <w:t xml:space="preserve"> 7p</w:t>
      </w:r>
      <w:r w:rsidRPr="00B765EE">
        <w:rPr>
          <w:sz w:val="18"/>
          <w:szCs w:val="18"/>
          <w:vertAlign w:val="superscript"/>
          <w:lang w:val="en-CA"/>
        </w:rPr>
        <w:t>6</w:t>
      </w:r>
      <w:r w:rsidRPr="00B765EE">
        <w:rPr>
          <w:sz w:val="18"/>
          <w:szCs w:val="18"/>
          <w:lang w:val="en-CA"/>
        </w:rPr>
        <w:t xml:space="preserve"> 8s</w:t>
      </w:r>
      <w:r w:rsidRPr="00B765EE">
        <w:rPr>
          <w:sz w:val="18"/>
          <w:szCs w:val="18"/>
          <w:vertAlign w:val="superscript"/>
          <w:lang w:val="en-CA"/>
        </w:rPr>
        <w:t>2</w:t>
      </w:r>
      <w:r>
        <w:rPr>
          <w:rFonts w:cstheme="minorHAnsi"/>
          <w:sz w:val="26"/>
          <w:szCs w:val="26"/>
          <w:lang w:val="en-CA"/>
        </w:rPr>
        <w:t>, n = 8, l = 0</w:t>
      </w:r>
    </w:p>
    <w:p w:rsidR="00722DDF" w:rsidRDefault="00722DDF" w:rsidP="00722DDF">
      <w:pPr>
        <w:jc w:val="both"/>
        <w:rPr>
          <w:rFonts w:cstheme="minorHAnsi"/>
          <w:b/>
          <w:sz w:val="26"/>
          <w:szCs w:val="26"/>
          <w:lang w:val="en-CA" w:eastAsia="en-CA"/>
        </w:rPr>
      </w:pPr>
      <w:r>
        <w:rPr>
          <w:rFonts w:cstheme="minorHAnsi"/>
          <w:sz w:val="26"/>
          <w:szCs w:val="26"/>
          <w:lang w:val="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All three components correct</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r>
      <w:r>
        <w:rPr>
          <w:rFonts w:cstheme="minorHAnsi"/>
          <w:b/>
          <w:i/>
          <w:sz w:val="26"/>
          <w:szCs w:val="26"/>
          <w:lang w:val="en-CA" w:eastAsia="en-CA"/>
        </w:rPr>
        <w:t>n</w:t>
      </w:r>
      <w:r>
        <w:rPr>
          <w:rFonts w:cstheme="minorHAnsi"/>
          <w:b/>
          <w:sz w:val="26"/>
          <w:szCs w:val="26"/>
          <w:lang w:val="en-CA" w:eastAsia="en-CA"/>
        </w:rPr>
        <w:t xml:space="preserve"> and </w:t>
      </w:r>
      <w:r>
        <w:rPr>
          <w:rFonts w:cstheme="minorHAnsi"/>
          <w:b/>
          <w:i/>
          <w:sz w:val="26"/>
          <w:szCs w:val="26"/>
          <w:lang w:val="en-CA" w:eastAsia="en-CA"/>
        </w:rPr>
        <w:t>l</w:t>
      </w:r>
      <w:r>
        <w:rPr>
          <w:rFonts w:cstheme="minorHAnsi"/>
          <w:b/>
          <w:sz w:val="26"/>
          <w:szCs w:val="26"/>
          <w:lang w:val="en-CA" w:eastAsia="en-CA"/>
        </w:rPr>
        <w:t xml:space="preserve"> correct, but a minor error in the electron configuration</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 xml:space="preserve">one error between the </w:t>
      </w:r>
      <w:r>
        <w:rPr>
          <w:rFonts w:cstheme="minorHAnsi"/>
          <w:b/>
          <w:i/>
          <w:sz w:val="26"/>
          <w:szCs w:val="26"/>
          <w:lang w:val="en-CA" w:eastAsia="en-CA"/>
        </w:rPr>
        <w:t>n</w:t>
      </w:r>
      <w:r>
        <w:rPr>
          <w:rFonts w:cstheme="minorHAnsi"/>
          <w:b/>
          <w:sz w:val="26"/>
          <w:szCs w:val="26"/>
          <w:lang w:val="en-CA" w:eastAsia="en-CA"/>
        </w:rPr>
        <w:t xml:space="preserve">, </w:t>
      </w:r>
      <w:r>
        <w:rPr>
          <w:rFonts w:cstheme="minorHAnsi"/>
          <w:b/>
          <w:i/>
          <w:sz w:val="26"/>
          <w:szCs w:val="26"/>
          <w:lang w:val="en-CA" w:eastAsia="en-CA"/>
        </w:rPr>
        <w:t>l</w:t>
      </w:r>
      <w:r>
        <w:rPr>
          <w:rFonts w:cstheme="minorHAnsi"/>
          <w:b/>
          <w:sz w:val="26"/>
          <w:szCs w:val="26"/>
          <w:lang w:val="en-CA" w:eastAsia="en-CA"/>
        </w:rPr>
        <w:t xml:space="preserve"> or the electron configuration</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 xml:space="preserve">two errors between the </w:t>
      </w:r>
      <w:r>
        <w:rPr>
          <w:rFonts w:cstheme="minorHAnsi"/>
          <w:b/>
          <w:i/>
          <w:sz w:val="26"/>
          <w:szCs w:val="26"/>
          <w:lang w:val="en-CA" w:eastAsia="en-CA"/>
        </w:rPr>
        <w:t>n</w:t>
      </w:r>
      <w:r>
        <w:rPr>
          <w:rFonts w:cstheme="minorHAnsi"/>
          <w:b/>
          <w:sz w:val="26"/>
          <w:szCs w:val="26"/>
          <w:lang w:val="en-CA" w:eastAsia="en-CA"/>
        </w:rPr>
        <w:t xml:space="preserve">, </w:t>
      </w:r>
      <w:r>
        <w:rPr>
          <w:rFonts w:cstheme="minorHAnsi"/>
          <w:b/>
          <w:i/>
          <w:sz w:val="26"/>
          <w:szCs w:val="26"/>
          <w:lang w:val="en-CA" w:eastAsia="en-CA"/>
        </w:rPr>
        <w:t>l</w:t>
      </w:r>
      <w:r>
        <w:rPr>
          <w:rFonts w:cstheme="minorHAnsi"/>
          <w:b/>
          <w:sz w:val="26"/>
          <w:szCs w:val="26"/>
          <w:lang w:val="en-CA" w:eastAsia="en-CA"/>
        </w:rPr>
        <w:t xml:space="preserve"> or the electron configuration</w:t>
      </w:r>
    </w:p>
    <w:p w:rsidR="00722DDF" w:rsidRDefault="00722DDF" w:rsidP="00722DDF">
      <w:pPr>
        <w:jc w:val="both"/>
        <w:rPr>
          <w:rFonts w:cstheme="minorHAnsi"/>
          <w:sz w:val="26"/>
          <w:szCs w:val="26"/>
          <w:lang w:val="en-CA" w:eastAsia="en-CA"/>
        </w:rPr>
      </w:pPr>
      <w:r>
        <w:rPr>
          <w:rFonts w:cstheme="minorHAnsi"/>
          <w:sz w:val="26"/>
          <w:szCs w:val="26"/>
          <w:lang w:val="en-CA" w:eastAsia="en-CA"/>
        </w:rPr>
        <w:t>7.  When sodium is ionized, its one typical valence electron has been removed.  With it gone, the remaining electrons are made up of filled shells, with a similar stability to neon.  Since the electrons are in filled electron shells, it is much more difficult to separate them.</w:t>
      </w:r>
    </w:p>
    <w:p w:rsidR="00722DDF" w:rsidRDefault="00722DDF" w:rsidP="00722DDF">
      <w:pPr>
        <w:jc w:val="both"/>
        <w:rPr>
          <w:rFonts w:cstheme="minorHAnsi"/>
          <w:b/>
          <w:sz w:val="26"/>
          <w:szCs w:val="26"/>
          <w:lang w:val="en-CA" w:eastAsia="en-CA"/>
        </w:rPr>
      </w:pPr>
      <w:r>
        <w:rPr>
          <w:rFonts w:cstheme="minorHAnsi"/>
          <w:sz w:val="26"/>
          <w:szCs w:val="26"/>
          <w:lang w:val="en-CA" w:eastAsia="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 xml:space="preserve">If mentions: </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removal of the sole valence electron</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remaining electrons make filled electron shells</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Na</w:t>
      </w:r>
      <w:r w:rsidRPr="0083111E">
        <w:rPr>
          <w:rFonts w:cstheme="minorHAnsi"/>
          <w:b/>
          <w:sz w:val="26"/>
          <w:szCs w:val="26"/>
          <w:vertAlign w:val="superscript"/>
          <w:lang w:val="en-CA" w:eastAsia="en-CA"/>
        </w:rPr>
        <w:t>+</w:t>
      </w:r>
      <w:r>
        <w:rPr>
          <w:rFonts w:cstheme="minorHAnsi"/>
          <w:b/>
          <w:sz w:val="26"/>
          <w:szCs w:val="26"/>
          <w:lang w:val="en-CA" w:eastAsia="en-CA"/>
        </w:rPr>
        <w:t xml:space="preserve"> has the same electron configuration as stable neon</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it is very difficult to remove an electron from a filled shell</w:t>
      </w:r>
    </w:p>
    <w:p w:rsidR="00722DDF" w:rsidRPr="00795F9B"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if mentions 3 of those 4 topics</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if mentions 2 of those 4 topics</w:t>
      </w:r>
    </w:p>
    <w:p w:rsidR="00722DDF" w:rsidRDefault="00722DDF" w:rsidP="00722DDF">
      <w:pPr>
        <w:jc w:val="both"/>
        <w:rPr>
          <w:rFonts w:cstheme="minorHAnsi"/>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if mentions 1 of those 4 topics</w:t>
      </w:r>
    </w:p>
    <w:p w:rsidR="00722DDF" w:rsidRDefault="00722DDF" w:rsidP="00722DDF">
      <w:pPr>
        <w:jc w:val="both"/>
        <w:rPr>
          <w:rFonts w:cstheme="minorHAnsi"/>
          <w:sz w:val="26"/>
          <w:szCs w:val="26"/>
          <w:lang w:val="en-CA" w:eastAsia="en-CA"/>
        </w:rPr>
      </w:pPr>
    </w:p>
    <w:p w:rsidR="00722DDF" w:rsidRDefault="00722DDF" w:rsidP="00722DDF">
      <w:pPr>
        <w:jc w:val="both"/>
        <w:rPr>
          <w:rFonts w:ascii="Arial" w:eastAsia="Calibri" w:hAnsi="Arial" w:cs="Arial"/>
          <w:lang w:val="en-CA"/>
        </w:rPr>
      </w:pPr>
      <w:r>
        <w:rPr>
          <w:rFonts w:cstheme="minorHAnsi"/>
          <w:sz w:val="26"/>
          <w:szCs w:val="26"/>
          <w:lang w:val="en-CA" w:eastAsia="en-CA"/>
        </w:rPr>
        <w:t xml:space="preserve">8.  </w:t>
      </w:r>
      <w:r w:rsidRPr="000074AC">
        <w:rPr>
          <w:rFonts w:cstheme="minorHAnsi"/>
          <w:sz w:val="26"/>
          <w:szCs w:val="26"/>
          <w:lang w:val="en-CA" w:eastAsia="en-CA"/>
        </w:rPr>
        <w:t>Phosphorus trifluoride is more polar.  B</w:t>
      </w:r>
      <w:r w:rsidRPr="000074AC">
        <w:rPr>
          <w:rFonts w:ascii="Arial" w:eastAsia="Calibri" w:hAnsi="Arial" w:cs="Arial"/>
          <w:lang w:val="en-CA"/>
        </w:rPr>
        <w:t>oth are polar and equally symmetric, but the difference in electronegativity between N-F is less than between P-F</w:t>
      </w:r>
      <w:r>
        <w:rPr>
          <w:rFonts w:ascii="Arial" w:eastAsia="Calibri" w:hAnsi="Arial" w:cs="Arial"/>
          <w:lang w:val="en-CA"/>
        </w:rPr>
        <w:t>.</w:t>
      </w:r>
    </w:p>
    <w:p w:rsidR="00722DDF" w:rsidRDefault="00722DDF" w:rsidP="00722DDF">
      <w:pPr>
        <w:jc w:val="both"/>
        <w:rPr>
          <w:rFonts w:cstheme="minorHAnsi"/>
          <w:b/>
          <w:sz w:val="26"/>
          <w:szCs w:val="26"/>
          <w:lang w:val="en-CA" w:eastAsia="en-CA"/>
        </w:rPr>
      </w:pPr>
      <w:r>
        <w:rPr>
          <w:rFonts w:cstheme="minorHAnsi"/>
          <w:sz w:val="26"/>
          <w:szCs w:val="26"/>
          <w:lang w:val="en-CA" w:eastAsia="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 xml:space="preserve">If mentions: </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that phosphorus trifluoride is more polar.</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that both compounds are polar</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that they are equally symmetric</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xml:space="preserve">- that the difference in electronegativity between N-F is less </w:t>
      </w:r>
    </w:p>
    <w:p w:rsidR="00722DDF" w:rsidRDefault="00722DDF" w:rsidP="00722DDF">
      <w:pPr>
        <w:ind w:left="2160" w:firstLine="720"/>
        <w:jc w:val="both"/>
        <w:rPr>
          <w:rFonts w:cstheme="minorHAnsi"/>
          <w:b/>
          <w:sz w:val="26"/>
          <w:szCs w:val="26"/>
          <w:lang w:val="en-CA" w:eastAsia="en-CA"/>
        </w:rPr>
      </w:pPr>
      <w:r>
        <w:rPr>
          <w:rFonts w:cstheme="minorHAnsi"/>
          <w:b/>
          <w:sz w:val="26"/>
          <w:szCs w:val="26"/>
          <w:lang w:val="en-CA" w:eastAsia="en-CA"/>
        </w:rPr>
        <w:t>than between P-F.</w:t>
      </w:r>
    </w:p>
    <w:p w:rsidR="00722DDF" w:rsidRPr="00795F9B"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if mentions 3 of those 4 topics</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if mentions 2 of those 4 topics</w:t>
      </w:r>
    </w:p>
    <w:p w:rsidR="00722DDF" w:rsidRDefault="00722DDF" w:rsidP="00722DDF">
      <w:pPr>
        <w:jc w:val="both"/>
        <w:rPr>
          <w:rFonts w:cstheme="minorHAnsi"/>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if mentions 1 of those 4 topics</w:t>
      </w:r>
    </w:p>
    <w:p w:rsidR="00722DDF" w:rsidRPr="000074AC" w:rsidRDefault="00722DDF" w:rsidP="00722DDF">
      <w:pPr>
        <w:jc w:val="both"/>
        <w:rPr>
          <w:rFonts w:cstheme="minorHAnsi"/>
          <w:b/>
          <w:sz w:val="26"/>
          <w:szCs w:val="26"/>
          <w:lang w:val="en-CA" w:eastAsia="en-CA"/>
        </w:rPr>
      </w:pPr>
    </w:p>
    <w:p w:rsidR="00722DDF" w:rsidRDefault="00722DDF" w:rsidP="00722DDF">
      <w:pPr>
        <w:jc w:val="both"/>
        <w:rPr>
          <w:rFonts w:cstheme="minorHAnsi"/>
          <w:sz w:val="26"/>
          <w:szCs w:val="26"/>
          <w:lang w:val="en-CA" w:eastAsia="en-CA"/>
        </w:rPr>
      </w:pPr>
      <w:r>
        <w:rPr>
          <w:rFonts w:cstheme="minorHAnsi"/>
          <w:sz w:val="26"/>
          <w:szCs w:val="26"/>
          <w:lang w:val="en-CA" w:eastAsia="en-CA"/>
        </w:rPr>
        <w:t>9.  The hydrogen bonding is strongest in water; therefore it has a higher boiling point.  Even though fluorine is more electronegative than oxygen, the water molecule can possess four separate hydrogen bonds, making it more tightly bound.</w:t>
      </w:r>
    </w:p>
    <w:p w:rsidR="00722DDF" w:rsidRDefault="00722DDF" w:rsidP="00722DDF">
      <w:pPr>
        <w:jc w:val="both"/>
        <w:rPr>
          <w:rFonts w:cstheme="minorHAnsi"/>
          <w:b/>
          <w:sz w:val="26"/>
          <w:szCs w:val="26"/>
          <w:lang w:val="en-CA" w:eastAsia="en-CA"/>
        </w:rPr>
      </w:pPr>
      <w:r>
        <w:rPr>
          <w:rFonts w:cstheme="minorHAnsi"/>
          <w:sz w:val="26"/>
          <w:szCs w:val="26"/>
          <w:lang w:val="en-CA" w:eastAsia="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 xml:space="preserve">If mentions: </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water has the highest hydrogen bond</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water, therefore, has the higher boiling point</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fluorine IS more electronegative, so HF is more polar</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water can possess more hydrogen bonds</w:t>
      </w:r>
    </w:p>
    <w:p w:rsidR="00722DDF" w:rsidRPr="00795F9B"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if mentions 3 of those 4 topics</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if mentions 2 of those 4 topics</w:t>
      </w:r>
    </w:p>
    <w:p w:rsidR="00722DDF" w:rsidRDefault="00722DDF" w:rsidP="00722DDF">
      <w:pPr>
        <w:jc w:val="both"/>
        <w:rPr>
          <w:rFonts w:cstheme="minorHAnsi"/>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if mentions 1 of those 4 topics</w:t>
      </w:r>
    </w:p>
    <w:p w:rsidR="00722DDF" w:rsidRPr="0083111E" w:rsidRDefault="00722DDF" w:rsidP="00722DDF">
      <w:pPr>
        <w:jc w:val="both"/>
        <w:rPr>
          <w:rFonts w:cstheme="minorHAnsi"/>
          <w:sz w:val="26"/>
          <w:szCs w:val="26"/>
          <w:lang w:val="en-CA" w:eastAsia="en-CA"/>
        </w:rPr>
      </w:pPr>
    </w:p>
    <w:p w:rsidR="00722DDF" w:rsidRDefault="00722DDF" w:rsidP="00722DDF">
      <w:pPr>
        <w:jc w:val="both"/>
        <w:rPr>
          <w:rFonts w:cstheme="minorHAnsi"/>
          <w:sz w:val="26"/>
          <w:szCs w:val="26"/>
          <w:u w:val="single"/>
          <w:lang w:val="en-CA"/>
        </w:rPr>
      </w:pPr>
      <w:r>
        <w:rPr>
          <w:rFonts w:cstheme="minorHAnsi"/>
          <w:i/>
          <w:sz w:val="26"/>
          <w:szCs w:val="26"/>
          <w:u w:val="single"/>
          <w:lang w:val="en-CA"/>
        </w:rPr>
        <w:t>Application (15%)</w:t>
      </w:r>
    </w:p>
    <w:p w:rsidR="00722DDF" w:rsidRPr="00655F4F" w:rsidRDefault="00722DDF" w:rsidP="00722DDF">
      <w:pPr>
        <w:spacing w:line="360" w:lineRule="auto"/>
        <w:jc w:val="both"/>
        <w:rPr>
          <w:rFonts w:cstheme="minorHAnsi"/>
          <w:sz w:val="26"/>
          <w:szCs w:val="26"/>
          <w:lang w:val="en-CA"/>
        </w:rPr>
      </w:pPr>
      <w:r>
        <w:rPr>
          <w:rFonts w:cstheme="minorHAnsi"/>
          <w:sz w:val="26"/>
          <w:szCs w:val="26"/>
          <w:lang w:val="en-CA"/>
        </w:rPr>
        <w:t>10.  The fact that every element’s electron configuration is unique creates the well-known electron emission spectra, each element’s own fingerprint.  With this spectra recorded, astronomers can analyse light coming from an object in space (for example, a star) and determine the chemical composition of this object.</w:t>
      </w:r>
    </w:p>
    <w:p w:rsidR="00722DDF" w:rsidRDefault="00722DDF" w:rsidP="00722DDF">
      <w:pPr>
        <w:jc w:val="both"/>
        <w:rPr>
          <w:rFonts w:cstheme="minorHAnsi"/>
          <w:b/>
          <w:sz w:val="26"/>
          <w:szCs w:val="26"/>
          <w:lang w:val="en-CA" w:eastAsia="en-CA"/>
        </w:rPr>
      </w:pPr>
      <w:r>
        <w:rPr>
          <w:rFonts w:cstheme="minorHAnsi"/>
          <w:sz w:val="26"/>
          <w:szCs w:val="26"/>
          <w:lang w:val="en-CA" w:eastAsia="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 xml:space="preserve">If mentions: </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the electron emission spectra</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each element’s spectra is unique</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xml:space="preserve">- with this information, astronomers can determine the </w:t>
      </w:r>
    </w:p>
    <w:p w:rsidR="00722DDF" w:rsidRDefault="00722DDF" w:rsidP="00722DDF">
      <w:pPr>
        <w:ind w:left="2880"/>
        <w:jc w:val="both"/>
        <w:rPr>
          <w:rFonts w:cstheme="minorHAnsi"/>
          <w:b/>
          <w:sz w:val="26"/>
          <w:szCs w:val="26"/>
          <w:lang w:val="en-CA" w:eastAsia="en-CA"/>
        </w:rPr>
      </w:pPr>
      <w:r>
        <w:rPr>
          <w:rFonts w:cstheme="minorHAnsi"/>
          <w:b/>
          <w:sz w:val="26"/>
          <w:szCs w:val="26"/>
          <w:lang w:val="en-CA" w:eastAsia="en-CA"/>
        </w:rPr>
        <w:t>chemical composition of stars.</w:t>
      </w:r>
    </w:p>
    <w:p w:rsidR="00722DDF" w:rsidRPr="00795F9B"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if mentions 2 of those 3 topics</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if mentions 1 of those 3 topics</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 xml:space="preserve">if doesn’t explicitly mention one of these ideas, but alludes to them, </w:t>
      </w:r>
    </w:p>
    <w:p w:rsidR="00722DDF" w:rsidRDefault="00722DDF" w:rsidP="00722DDF">
      <w:pPr>
        <w:ind w:left="1440" w:firstLine="720"/>
        <w:jc w:val="both"/>
        <w:rPr>
          <w:rFonts w:cstheme="minorHAnsi"/>
          <w:sz w:val="26"/>
          <w:szCs w:val="26"/>
          <w:lang w:val="en-CA" w:eastAsia="en-CA"/>
        </w:rPr>
      </w:pPr>
      <w:r>
        <w:rPr>
          <w:rFonts w:cstheme="minorHAnsi"/>
          <w:b/>
          <w:sz w:val="26"/>
          <w:szCs w:val="26"/>
          <w:lang w:val="en-CA" w:eastAsia="en-CA"/>
        </w:rPr>
        <w:t>or else gives a possible explanation.</w:t>
      </w:r>
    </w:p>
    <w:p w:rsidR="00722DDF" w:rsidRDefault="00722DDF" w:rsidP="00722DDF">
      <w:pPr>
        <w:spacing w:line="360" w:lineRule="auto"/>
        <w:jc w:val="both"/>
        <w:rPr>
          <w:rFonts w:cstheme="minorHAnsi"/>
          <w:sz w:val="26"/>
          <w:szCs w:val="26"/>
          <w:lang w:val="en-CA"/>
        </w:rPr>
      </w:pPr>
    </w:p>
    <w:p w:rsidR="00722DDF" w:rsidRDefault="00722DDF" w:rsidP="00722DDF">
      <w:pPr>
        <w:spacing w:line="360" w:lineRule="auto"/>
        <w:jc w:val="both"/>
        <w:rPr>
          <w:rFonts w:cstheme="minorHAnsi"/>
          <w:sz w:val="26"/>
          <w:szCs w:val="26"/>
          <w:lang w:val="en-CA"/>
        </w:rPr>
      </w:pPr>
      <w:r>
        <w:rPr>
          <w:rFonts w:cstheme="minorHAnsi"/>
          <w:sz w:val="26"/>
          <w:szCs w:val="26"/>
          <w:lang w:val="en-CA"/>
        </w:rPr>
        <w:t>11.  Because frozen water has the peculiar property of being less dense than its liquid counterpart, the ice floats on liquid water.  Because of this, bodies of water freeze from the top, rather than from the bottom.  This layer of ice acts as insulation and helps slow the total freezing of the water.  Since some of the water under the ice is still liquid, the eco-system survives under the ice (the fish don’t freeze).  It also lets us go skating!</w:t>
      </w:r>
    </w:p>
    <w:p w:rsidR="00722DDF" w:rsidRDefault="00722DDF" w:rsidP="00722DDF">
      <w:pPr>
        <w:jc w:val="both"/>
        <w:rPr>
          <w:rFonts w:cstheme="minorHAnsi"/>
          <w:b/>
          <w:sz w:val="26"/>
          <w:szCs w:val="26"/>
          <w:lang w:val="en-CA" w:eastAsia="en-CA"/>
        </w:rPr>
      </w:pPr>
      <w:r>
        <w:rPr>
          <w:rFonts w:cstheme="minorHAnsi"/>
          <w:sz w:val="26"/>
          <w:szCs w:val="26"/>
          <w:lang w:val="en-CA" w:eastAsia="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 xml:space="preserve">If mentions: </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that ice floats</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bodies of water freeze from the top</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xml:space="preserve">- this ice acts as an insulating blanket, keeping the water </w:t>
      </w:r>
    </w:p>
    <w:p w:rsidR="00722DDF" w:rsidRDefault="00722DDF" w:rsidP="00722DDF">
      <w:pPr>
        <w:ind w:left="2160" w:firstLine="720"/>
        <w:jc w:val="both"/>
        <w:rPr>
          <w:rFonts w:cstheme="minorHAnsi"/>
          <w:b/>
          <w:sz w:val="26"/>
          <w:szCs w:val="26"/>
          <w:lang w:val="en-CA" w:eastAsia="en-CA"/>
        </w:rPr>
      </w:pPr>
      <w:r>
        <w:rPr>
          <w:rFonts w:cstheme="minorHAnsi"/>
          <w:b/>
          <w:sz w:val="26"/>
          <w:szCs w:val="26"/>
          <w:lang w:val="en-CA" w:eastAsia="en-CA"/>
        </w:rPr>
        <w:t>underneath from completely freezing.</w:t>
      </w:r>
    </w:p>
    <w:p w:rsidR="00722DDF"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r>
      <w:r>
        <w:rPr>
          <w:rFonts w:cstheme="minorHAnsi"/>
          <w:b/>
          <w:sz w:val="26"/>
          <w:szCs w:val="26"/>
          <w:lang w:val="en-CA" w:eastAsia="en-CA"/>
        </w:rPr>
        <w:tab/>
        <w:t>- the life under the ice doesn’t freeze completely.</w:t>
      </w:r>
    </w:p>
    <w:p w:rsidR="00722DDF" w:rsidRPr="00795F9B"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if mentions 3 of those 4 topics</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if mentions 2 of those 4 topics</w:t>
      </w:r>
    </w:p>
    <w:p w:rsidR="00722DDF" w:rsidRDefault="00722DDF" w:rsidP="00722DDF">
      <w:pPr>
        <w:jc w:val="both"/>
        <w:rPr>
          <w:rFonts w:cstheme="minorHAnsi"/>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if mentions 1 of those 4 topics</w:t>
      </w:r>
    </w:p>
    <w:p w:rsidR="00722DDF" w:rsidRDefault="00722DDF" w:rsidP="00722DDF">
      <w:pPr>
        <w:spacing w:line="360" w:lineRule="auto"/>
        <w:jc w:val="both"/>
        <w:rPr>
          <w:rFonts w:cstheme="minorHAnsi"/>
          <w:sz w:val="26"/>
          <w:szCs w:val="26"/>
          <w:lang w:val="en-CA"/>
        </w:rPr>
      </w:pPr>
      <w:r>
        <w:rPr>
          <w:rFonts w:cstheme="minorHAnsi"/>
          <w:sz w:val="26"/>
          <w:szCs w:val="26"/>
          <w:lang w:val="en-CA"/>
        </w:rPr>
        <w:t xml:space="preserve">  </w:t>
      </w:r>
    </w:p>
    <w:p w:rsidR="00722DDF" w:rsidRDefault="00722DDF" w:rsidP="00722DDF">
      <w:pPr>
        <w:spacing w:line="360" w:lineRule="auto"/>
        <w:jc w:val="both"/>
        <w:rPr>
          <w:rFonts w:cstheme="minorHAnsi"/>
          <w:sz w:val="26"/>
          <w:szCs w:val="26"/>
          <w:lang w:val="en-CA"/>
        </w:rPr>
      </w:pPr>
      <w:r>
        <w:rPr>
          <w:rFonts w:cstheme="minorHAnsi"/>
          <w:i/>
          <w:sz w:val="26"/>
          <w:szCs w:val="26"/>
          <w:u w:val="single"/>
          <w:lang w:val="en-CA"/>
        </w:rPr>
        <w:t>Communication (15%)</w:t>
      </w:r>
    </w:p>
    <w:p w:rsidR="00722DDF" w:rsidRDefault="00722DDF" w:rsidP="00722DDF">
      <w:pPr>
        <w:jc w:val="both"/>
        <w:rPr>
          <w:rFonts w:cstheme="minorHAnsi"/>
          <w:sz w:val="26"/>
          <w:szCs w:val="26"/>
          <w:lang w:val="en-CA" w:eastAsia="en-CA"/>
        </w:rPr>
      </w:pPr>
      <w:r>
        <w:rPr>
          <w:rFonts w:cstheme="minorHAnsi"/>
          <w:sz w:val="26"/>
          <w:szCs w:val="26"/>
          <w:lang w:val="en-CA" w:eastAsia="en-CA"/>
        </w:rPr>
        <w:t>The communication is evaluated based on the quality of the student’s writing.  Spelling errors and lack of clarity is noticed.</w:t>
      </w:r>
    </w:p>
    <w:p w:rsidR="00722DDF" w:rsidRDefault="00722DDF" w:rsidP="00722DDF">
      <w:pPr>
        <w:jc w:val="both"/>
        <w:rPr>
          <w:rFonts w:cstheme="minorHAnsi"/>
          <w:b/>
          <w:sz w:val="26"/>
          <w:szCs w:val="26"/>
          <w:lang w:val="en-CA" w:eastAsia="en-CA"/>
        </w:rPr>
      </w:pPr>
      <w:r>
        <w:rPr>
          <w:rFonts w:cstheme="minorHAnsi"/>
          <w:sz w:val="26"/>
          <w:szCs w:val="26"/>
          <w:lang w:val="en-CA" w:eastAsia="en-CA"/>
        </w:rPr>
        <w:tab/>
      </w:r>
      <w:r>
        <w:rPr>
          <w:rFonts w:cstheme="minorHAnsi"/>
          <w:sz w:val="26"/>
          <w:szCs w:val="26"/>
          <w:lang w:val="en-CA"/>
        </w:rPr>
        <w:tab/>
      </w:r>
      <w:r>
        <w:rPr>
          <w:rFonts w:cstheme="minorHAnsi"/>
          <w:b/>
          <w:sz w:val="26"/>
          <w:szCs w:val="26"/>
          <w:lang w:val="en-CA" w:eastAsia="en-CA"/>
        </w:rPr>
        <w:t>4</w:t>
      </w:r>
      <w:r>
        <w:rPr>
          <w:rFonts w:cstheme="minorHAnsi"/>
          <w:b/>
          <w:sz w:val="26"/>
          <w:szCs w:val="26"/>
          <w:lang w:val="en-CA" w:eastAsia="en-CA"/>
        </w:rPr>
        <w:tab/>
        <w:t>almost no errors and very clear phrases</w:t>
      </w:r>
    </w:p>
    <w:p w:rsidR="00722DDF" w:rsidRPr="00795F9B"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3</w:t>
      </w:r>
      <w:r>
        <w:rPr>
          <w:rFonts w:cstheme="minorHAnsi"/>
          <w:b/>
          <w:sz w:val="26"/>
          <w:szCs w:val="26"/>
          <w:lang w:val="en-CA" w:eastAsia="en-CA"/>
        </w:rPr>
        <w:tab/>
        <w:t>a few errors or minor lack of clarity</w:t>
      </w:r>
    </w:p>
    <w:p w:rsidR="00722DDF" w:rsidRPr="0083111E" w:rsidRDefault="00722DDF" w:rsidP="00722DDF">
      <w:pPr>
        <w:jc w:val="both"/>
        <w:rPr>
          <w:rFonts w:cstheme="minorHAnsi"/>
          <w:b/>
          <w:sz w:val="26"/>
          <w:szCs w:val="26"/>
          <w:lang w:val="en-CA" w:eastAsia="en-CA"/>
        </w:rPr>
      </w:pPr>
      <w:r>
        <w:rPr>
          <w:rFonts w:cstheme="minorHAnsi"/>
          <w:b/>
          <w:sz w:val="26"/>
          <w:szCs w:val="26"/>
          <w:lang w:val="en-CA" w:eastAsia="en-CA"/>
        </w:rPr>
        <w:tab/>
      </w:r>
      <w:r>
        <w:rPr>
          <w:rFonts w:cstheme="minorHAnsi"/>
          <w:b/>
          <w:sz w:val="26"/>
          <w:szCs w:val="26"/>
          <w:lang w:val="en-CA" w:eastAsia="en-CA"/>
        </w:rPr>
        <w:tab/>
        <w:t>2</w:t>
      </w:r>
      <w:r>
        <w:rPr>
          <w:rFonts w:cstheme="minorHAnsi"/>
          <w:b/>
          <w:sz w:val="26"/>
          <w:szCs w:val="26"/>
          <w:lang w:val="en-CA" w:eastAsia="en-CA"/>
        </w:rPr>
        <w:tab/>
        <w:t>a few errors and lack of clarity</w:t>
      </w:r>
    </w:p>
    <w:p w:rsidR="00722DDF" w:rsidRDefault="00722DDF" w:rsidP="00722DDF">
      <w:pPr>
        <w:jc w:val="both"/>
        <w:rPr>
          <w:rFonts w:cstheme="minorHAnsi"/>
          <w:sz w:val="26"/>
          <w:szCs w:val="26"/>
          <w:lang w:val="en-CA" w:eastAsia="en-CA"/>
        </w:rPr>
      </w:pPr>
      <w:r>
        <w:rPr>
          <w:rFonts w:cstheme="minorHAnsi"/>
          <w:b/>
          <w:sz w:val="26"/>
          <w:szCs w:val="26"/>
          <w:lang w:val="en-CA" w:eastAsia="en-CA"/>
        </w:rPr>
        <w:tab/>
      </w:r>
      <w:r>
        <w:rPr>
          <w:rFonts w:cstheme="minorHAnsi"/>
          <w:b/>
          <w:sz w:val="26"/>
          <w:szCs w:val="26"/>
          <w:lang w:val="en-CA" w:eastAsia="en-CA"/>
        </w:rPr>
        <w:tab/>
        <w:t>1</w:t>
      </w:r>
      <w:r>
        <w:rPr>
          <w:rFonts w:cstheme="minorHAnsi"/>
          <w:b/>
          <w:sz w:val="26"/>
          <w:szCs w:val="26"/>
          <w:lang w:val="en-CA" w:eastAsia="en-CA"/>
        </w:rPr>
        <w:tab/>
        <w:t>many errors and a lack of clarity</w:t>
      </w:r>
    </w:p>
    <w:p w:rsidR="00722DDF" w:rsidRDefault="00722DDF" w:rsidP="00722DDF">
      <w:pPr>
        <w:spacing w:line="360" w:lineRule="auto"/>
        <w:jc w:val="both"/>
        <w:rPr>
          <w:rFonts w:cstheme="minorHAnsi"/>
          <w:b/>
          <w:sz w:val="26"/>
          <w:szCs w:val="26"/>
          <w:u w:val="single"/>
          <w:lang w:val="en-CA"/>
        </w:rPr>
      </w:pPr>
    </w:p>
    <w:p w:rsidR="00722DDF" w:rsidRPr="003434BB" w:rsidRDefault="00722DDF" w:rsidP="00722DDF">
      <w:pPr>
        <w:spacing w:line="360" w:lineRule="auto"/>
        <w:jc w:val="both"/>
        <w:rPr>
          <w:rFonts w:cstheme="minorHAnsi"/>
          <w:b/>
          <w:sz w:val="26"/>
          <w:szCs w:val="26"/>
          <w:u w:val="single"/>
          <w:lang w:val="en-CA"/>
        </w:rPr>
      </w:pPr>
      <w:r>
        <w:rPr>
          <w:rFonts w:cstheme="minorHAnsi"/>
          <w:b/>
          <w:sz w:val="26"/>
          <w:szCs w:val="26"/>
          <w:u w:val="single"/>
          <w:lang w:val="en-CA"/>
        </w:rPr>
        <w:t>References used:</w:t>
      </w:r>
    </w:p>
    <w:p w:rsidR="00722DDF" w:rsidRPr="006A4A65" w:rsidRDefault="00722DDF" w:rsidP="00722DDF">
      <w:pPr>
        <w:jc w:val="both"/>
        <w:rPr>
          <w:rFonts w:cstheme="minorHAnsi"/>
          <w:sz w:val="26"/>
          <w:szCs w:val="26"/>
          <w:lang w:val="en-CA"/>
        </w:rPr>
      </w:pPr>
      <w:hyperlink r:id="rId48" w:history="1">
        <w:r w:rsidRPr="006A4A65">
          <w:rPr>
            <w:rStyle w:val="Hyperlink"/>
            <w:rFonts w:cstheme="minorHAnsi"/>
            <w:sz w:val="26"/>
            <w:szCs w:val="26"/>
            <w:lang w:val="en-CA"/>
          </w:rPr>
          <w:t>http://wps.prenhall.com/esm_hillpetrucci_genchem_4/16/4218/1079857.cw/content/index.html</w:t>
        </w:r>
      </w:hyperlink>
      <w:r w:rsidRPr="006A4A65">
        <w:rPr>
          <w:rFonts w:cstheme="minorHAnsi"/>
          <w:sz w:val="26"/>
          <w:szCs w:val="26"/>
          <w:lang w:val="en-CA"/>
        </w:rPr>
        <w:t xml:space="preserve"> </w:t>
      </w:r>
    </w:p>
    <w:p w:rsidR="00722DDF" w:rsidRPr="006A4A65" w:rsidRDefault="00722DDF" w:rsidP="00722DDF">
      <w:pPr>
        <w:jc w:val="both"/>
        <w:rPr>
          <w:rFonts w:cstheme="minorHAnsi"/>
          <w:sz w:val="26"/>
          <w:szCs w:val="26"/>
          <w:lang w:val="en-CA"/>
        </w:rPr>
      </w:pPr>
      <w:hyperlink r:id="rId49" w:history="1">
        <w:r w:rsidRPr="006A4A65">
          <w:rPr>
            <w:rStyle w:val="Hyperlink"/>
            <w:rFonts w:cstheme="minorHAnsi"/>
            <w:sz w:val="26"/>
            <w:szCs w:val="26"/>
            <w:lang w:val="en-CA"/>
          </w:rPr>
          <w:t>http://www.education.com/study-help/article/chemistry-help-electron-configuration-problems/</w:t>
        </w:r>
      </w:hyperlink>
      <w:r w:rsidRPr="006A4A65">
        <w:rPr>
          <w:rFonts w:cstheme="minorHAnsi"/>
          <w:sz w:val="26"/>
          <w:szCs w:val="26"/>
          <w:lang w:val="en-CA"/>
        </w:rPr>
        <w:t xml:space="preserve"> </w:t>
      </w:r>
    </w:p>
    <w:p w:rsidR="00722DDF" w:rsidRPr="006A4A65" w:rsidRDefault="00722DDF" w:rsidP="00722DDF">
      <w:pPr>
        <w:jc w:val="both"/>
        <w:rPr>
          <w:rFonts w:cstheme="minorHAnsi"/>
          <w:sz w:val="26"/>
          <w:szCs w:val="26"/>
          <w:lang w:val="en-CA"/>
        </w:rPr>
      </w:pPr>
      <w:hyperlink r:id="rId50" w:history="1">
        <w:r w:rsidRPr="006A4A65">
          <w:rPr>
            <w:rStyle w:val="Hyperlink"/>
            <w:rFonts w:cstheme="minorHAnsi"/>
            <w:sz w:val="26"/>
            <w:szCs w:val="26"/>
            <w:lang w:val="en-CA"/>
          </w:rPr>
          <w:t>http://www.chemtopics.com/unit04/ppu4.pdf</w:t>
        </w:r>
      </w:hyperlink>
      <w:r w:rsidRPr="006A4A65">
        <w:rPr>
          <w:rFonts w:cstheme="minorHAnsi"/>
          <w:sz w:val="26"/>
          <w:szCs w:val="26"/>
          <w:lang w:val="en-CA"/>
        </w:rPr>
        <w:t xml:space="preserve"> </w:t>
      </w:r>
    </w:p>
    <w:p w:rsidR="00722DDF" w:rsidRPr="006A4A65" w:rsidRDefault="00722DDF" w:rsidP="00722DDF">
      <w:pPr>
        <w:jc w:val="both"/>
        <w:rPr>
          <w:rFonts w:cstheme="minorHAnsi"/>
          <w:sz w:val="26"/>
          <w:szCs w:val="26"/>
          <w:lang w:val="en-CA"/>
        </w:rPr>
      </w:pPr>
      <w:hyperlink r:id="rId51" w:history="1">
        <w:r w:rsidRPr="006A4A65">
          <w:rPr>
            <w:rStyle w:val="Hyperlink"/>
            <w:rFonts w:cstheme="minorHAnsi"/>
            <w:sz w:val="26"/>
            <w:szCs w:val="26"/>
            <w:lang w:val="en-CA"/>
          </w:rPr>
          <w:t>http://misterguch.brinkster.net/pra_covalentworksheets.html</w:t>
        </w:r>
      </w:hyperlink>
      <w:r w:rsidRPr="006A4A65">
        <w:rPr>
          <w:rFonts w:cstheme="minorHAnsi"/>
          <w:sz w:val="26"/>
          <w:szCs w:val="26"/>
          <w:lang w:val="en-CA"/>
        </w:rPr>
        <w:t xml:space="preserve"> </w:t>
      </w:r>
    </w:p>
    <w:p w:rsidR="00722DDF" w:rsidRPr="003434BB" w:rsidRDefault="00722DDF" w:rsidP="00722DDF">
      <w:pPr>
        <w:rPr>
          <w:lang w:val="en-CA"/>
        </w:rPr>
      </w:pPr>
      <w:r w:rsidRPr="003434BB">
        <w:rPr>
          <w:lang w:val="en-CA"/>
        </w:rPr>
        <w:t xml:space="preserve">Chang, R.  </w:t>
      </w:r>
      <w:r w:rsidRPr="003434BB">
        <w:rPr>
          <w:u w:val="single"/>
          <w:lang w:val="en-CA"/>
        </w:rPr>
        <w:t>Chemistry (4th Edition)</w:t>
      </w:r>
      <w:r>
        <w:rPr>
          <w:u w:val="single"/>
          <w:lang w:val="en-CA"/>
        </w:rPr>
        <w:t>.</w:t>
      </w:r>
      <w:r>
        <w:rPr>
          <w:lang w:val="en-CA"/>
        </w:rPr>
        <w:t xml:space="preserve">  McGraw Hill, Toronto, 1991</w:t>
      </w:r>
    </w:p>
    <w:p w:rsidR="00722DDF" w:rsidRPr="00722DDF" w:rsidRDefault="00722DDF" w:rsidP="00722DDF">
      <w:pPr>
        <w:rPr>
          <w:lang w:val="fr-CA"/>
        </w:rPr>
      </w:pPr>
      <w:r w:rsidRPr="003434BB">
        <w:t xml:space="preserve">Mustoe, F. et al.  </w:t>
      </w:r>
      <w:r w:rsidRPr="00722DDF">
        <w:rPr>
          <w:u w:val="single"/>
          <w:lang w:val="fr-CA"/>
        </w:rPr>
        <w:t>Chimie 12.</w:t>
      </w:r>
      <w:r w:rsidRPr="00722DDF">
        <w:rPr>
          <w:lang w:val="fr-CA"/>
        </w:rPr>
        <w:t xml:space="preserve">  Chenelière/McGraw Hill, Montréal, 2003</w:t>
      </w:r>
    </w:p>
    <w:p w:rsidR="00722DDF" w:rsidRPr="00722DDF" w:rsidRDefault="00722DDF" w:rsidP="00722DDF">
      <w:pPr>
        <w:rPr>
          <w:lang w:val="fr-CA"/>
        </w:rPr>
      </w:pPr>
    </w:p>
    <w:p w:rsidR="00722DDF" w:rsidRPr="00722DDF" w:rsidRDefault="00722DDF" w:rsidP="00456FB5">
      <w:pPr>
        <w:rPr>
          <w:lang w:val="fr-CA"/>
        </w:rPr>
      </w:pPr>
    </w:p>
    <w:sectPr w:rsidR="00722DDF" w:rsidRPr="00722DDF" w:rsidSect="009441F2">
      <w:pgSz w:w="15840" w:h="12240" w:orient="landscape"/>
      <w:pgMar w:top="360" w:right="1440" w:bottom="36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ill Sans">
    <w:altName w:val="Century Gothic"/>
    <w:charset w:val="00"/>
    <w:family w:val="auto"/>
    <w:pitch w:val="variable"/>
    <w:sig w:usb0="00000003" w:usb1="00000000" w:usb2="00000000" w:usb3="00000000" w:csb0="000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F5A" w:rsidRDefault="00722DDF" w:rsidP="00902A5C">
    <w:pPr>
      <w:pStyle w:val="Header"/>
      <w:framePr w:wrap="around" w:vAnchor="text" w:hAnchor="margin" w:xAlign="right" w:y="1"/>
      <w:numPr>
        <w:ins w:id="1" w:author="Owner" w:date="2011-07-19T22:41:00Z"/>
      </w:numPr>
      <w:rPr>
        <w:ins w:id="2" w:author="Owner" w:date="2011-07-19T22:41:00Z"/>
        <w:rStyle w:val="PageNumber"/>
      </w:rPr>
    </w:pPr>
    <w:ins w:id="3" w:author="Owner" w:date="2011-07-19T22:41:00Z">
      <w:r>
        <w:rPr>
          <w:rStyle w:val="PageNumber"/>
        </w:rPr>
        <w:fldChar w:fldCharType="begin"/>
      </w:r>
      <w:r>
        <w:rPr>
          <w:rStyle w:val="PageNumber"/>
        </w:rPr>
        <w:instrText xml:space="preserve">PAGE  </w:instrText>
      </w:r>
      <w:r>
        <w:rPr>
          <w:rStyle w:val="PageNumber"/>
        </w:rPr>
        <w:fldChar w:fldCharType="end"/>
      </w:r>
    </w:ins>
  </w:p>
  <w:p w:rsidR="001F310B" w:rsidRDefault="00722DDF" w:rsidP="001F310B">
    <w:pPr>
      <w:pStyle w:val="Header"/>
      <w:ind w:right="360"/>
      <w:pPrChange w:id="4" w:author="Owner" w:date="2011-07-19T22:41:00Z">
        <w:pPr>
          <w:pStyle w:val="Header"/>
        </w:pPr>
      </w:pPrChang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F5A" w:rsidRDefault="00722DDF" w:rsidP="00902A5C">
    <w:pPr>
      <w:pStyle w:val="Header"/>
      <w:framePr w:wrap="around" w:vAnchor="text" w:hAnchor="margin" w:xAlign="right" w:y="1"/>
      <w:numPr>
        <w:ins w:id="5" w:author="Owner" w:date="2011-07-19T22:41:00Z"/>
      </w:numPr>
      <w:rPr>
        <w:ins w:id="6" w:author="Owner" w:date="2011-07-19T22:41:00Z"/>
        <w:rStyle w:val="PageNumber"/>
      </w:rPr>
    </w:pPr>
    <w:ins w:id="7" w:author="Owner" w:date="2011-07-19T22:41:00Z">
      <w:r>
        <w:rPr>
          <w:rStyle w:val="PageNumber"/>
        </w:rPr>
        <w:fldChar w:fldCharType="begin"/>
      </w:r>
      <w:r>
        <w:rPr>
          <w:rStyle w:val="PageNumber"/>
        </w:rPr>
        <w:instrText xml:space="preserve">PAGE  </w:instrText>
      </w:r>
    </w:ins>
    <w:r>
      <w:rPr>
        <w:rStyle w:val="PageNumber"/>
      </w:rPr>
      <w:fldChar w:fldCharType="separate"/>
    </w:r>
    <w:r>
      <w:rPr>
        <w:rStyle w:val="PageNumber"/>
        <w:noProof/>
      </w:rPr>
      <w:t>1</w:t>
    </w:r>
    <w:ins w:id="8" w:author="Owner" w:date="2011-07-19T22:41:00Z">
      <w:r>
        <w:rPr>
          <w:rStyle w:val="PageNumber"/>
        </w:rPr>
        <w:fldChar w:fldCharType="end"/>
      </w:r>
    </w:ins>
  </w:p>
  <w:p w:rsidR="00195F5A" w:rsidRDefault="00722DDF" w:rsidP="00195F5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D6145A98">
      <w:start w:val="1"/>
      <w:numFmt w:val="bullet"/>
      <w:lvlText w:val="●"/>
      <w:lvlJc w:val="left"/>
      <w:pPr>
        <w:tabs>
          <w:tab w:val="num" w:pos="0"/>
        </w:tabs>
        <w:ind w:left="720" w:hanging="360"/>
      </w:pPr>
      <w:rPr>
        <w:rFonts w:ascii="Calibri" w:eastAsia="Times New Roman" w:hAnsi="Calibri"/>
        <w:b w:val="0"/>
        <w:bCs w:val="0"/>
        <w:i w:val="0"/>
        <w:iCs w:val="0"/>
        <w:strike w:val="0"/>
        <w:color w:val="000000"/>
        <w:sz w:val="20"/>
        <w:szCs w:val="20"/>
        <w:u w:val="none"/>
      </w:rPr>
    </w:lvl>
    <w:lvl w:ilvl="1" w:tplc="12A6D45C">
      <w:start w:val="1"/>
      <w:numFmt w:val="bullet"/>
      <w:lvlText w:val="○"/>
      <w:lvlJc w:val="left"/>
      <w:pPr>
        <w:tabs>
          <w:tab w:val="num" w:pos="0"/>
        </w:tabs>
        <w:ind w:left="1440" w:hanging="360"/>
      </w:pPr>
      <w:rPr>
        <w:rFonts w:ascii="Courier New" w:eastAsia="Times New Roman" w:hAnsi="Courier New"/>
        <w:b w:val="0"/>
        <w:bCs w:val="0"/>
        <w:i w:val="0"/>
        <w:iCs w:val="0"/>
        <w:strike w:val="0"/>
        <w:color w:val="000000"/>
        <w:sz w:val="20"/>
        <w:szCs w:val="20"/>
        <w:u w:val="none"/>
      </w:rPr>
    </w:lvl>
    <w:lvl w:ilvl="2" w:tplc="5AF49798">
      <w:start w:val="1"/>
      <w:numFmt w:val="bullet"/>
      <w:lvlText w:val="■"/>
      <w:lvlJc w:val="right"/>
      <w:pPr>
        <w:tabs>
          <w:tab w:val="num" w:pos="0"/>
        </w:tabs>
        <w:ind w:left="2160" w:hanging="180"/>
      </w:pPr>
      <w:rPr>
        <w:rFonts w:ascii="Verdana" w:eastAsia="Times New Roman" w:hAnsi="Verdana"/>
        <w:b w:val="0"/>
        <w:bCs w:val="0"/>
        <w:i w:val="0"/>
        <w:iCs w:val="0"/>
        <w:strike w:val="0"/>
        <w:color w:val="000000"/>
        <w:sz w:val="20"/>
        <w:szCs w:val="20"/>
        <w:u w:val="none"/>
      </w:rPr>
    </w:lvl>
    <w:lvl w:ilvl="3" w:tplc="2946A8BC">
      <w:start w:val="1"/>
      <w:numFmt w:val="bullet"/>
      <w:lvlText w:val="●"/>
      <w:lvlJc w:val="left"/>
      <w:pPr>
        <w:tabs>
          <w:tab w:val="num" w:pos="0"/>
        </w:tabs>
        <w:ind w:left="2880" w:hanging="360"/>
      </w:pPr>
      <w:rPr>
        <w:rFonts w:ascii="Verdana" w:eastAsia="Times New Roman" w:hAnsi="Verdana"/>
        <w:b w:val="0"/>
        <w:bCs w:val="0"/>
        <w:i w:val="0"/>
        <w:iCs w:val="0"/>
        <w:strike w:val="0"/>
        <w:color w:val="000000"/>
        <w:sz w:val="20"/>
        <w:szCs w:val="20"/>
        <w:u w:val="none"/>
      </w:rPr>
    </w:lvl>
    <w:lvl w:ilvl="4" w:tplc="B5F2A096">
      <w:start w:val="1"/>
      <w:numFmt w:val="bullet"/>
      <w:lvlText w:val="○"/>
      <w:lvlJc w:val="left"/>
      <w:pPr>
        <w:tabs>
          <w:tab w:val="num" w:pos="0"/>
        </w:tabs>
        <w:ind w:left="3600" w:hanging="360"/>
      </w:pPr>
      <w:rPr>
        <w:rFonts w:ascii="Courier New" w:eastAsia="Times New Roman" w:hAnsi="Courier New"/>
        <w:b w:val="0"/>
        <w:bCs w:val="0"/>
        <w:i w:val="0"/>
        <w:iCs w:val="0"/>
        <w:strike w:val="0"/>
        <w:color w:val="000000"/>
        <w:sz w:val="20"/>
        <w:szCs w:val="20"/>
        <w:u w:val="none"/>
      </w:rPr>
    </w:lvl>
    <w:lvl w:ilvl="5" w:tplc="2CE6E2E6">
      <w:start w:val="1"/>
      <w:numFmt w:val="bullet"/>
      <w:lvlText w:val="■"/>
      <w:lvlJc w:val="right"/>
      <w:pPr>
        <w:tabs>
          <w:tab w:val="num" w:pos="0"/>
        </w:tabs>
        <w:ind w:left="4320" w:hanging="180"/>
      </w:pPr>
      <w:rPr>
        <w:rFonts w:ascii="Verdana" w:eastAsia="Times New Roman" w:hAnsi="Verdana"/>
        <w:b w:val="0"/>
        <w:bCs w:val="0"/>
        <w:i w:val="0"/>
        <w:iCs w:val="0"/>
        <w:strike w:val="0"/>
        <w:color w:val="000000"/>
        <w:sz w:val="20"/>
        <w:szCs w:val="20"/>
        <w:u w:val="none"/>
      </w:rPr>
    </w:lvl>
    <w:lvl w:ilvl="6" w:tplc="4956E772">
      <w:start w:val="1"/>
      <w:numFmt w:val="bullet"/>
      <w:lvlText w:val="●"/>
      <w:lvlJc w:val="left"/>
      <w:pPr>
        <w:tabs>
          <w:tab w:val="num" w:pos="0"/>
        </w:tabs>
        <w:ind w:left="5040" w:hanging="360"/>
      </w:pPr>
      <w:rPr>
        <w:rFonts w:ascii="Verdana" w:eastAsia="Times New Roman" w:hAnsi="Verdana"/>
        <w:b w:val="0"/>
        <w:bCs w:val="0"/>
        <w:i w:val="0"/>
        <w:iCs w:val="0"/>
        <w:strike w:val="0"/>
        <w:color w:val="000000"/>
        <w:sz w:val="20"/>
        <w:szCs w:val="20"/>
        <w:u w:val="none"/>
      </w:rPr>
    </w:lvl>
    <w:lvl w:ilvl="7" w:tplc="7D467370">
      <w:start w:val="1"/>
      <w:numFmt w:val="bullet"/>
      <w:lvlText w:val="○"/>
      <w:lvlJc w:val="left"/>
      <w:pPr>
        <w:tabs>
          <w:tab w:val="num" w:pos="0"/>
        </w:tabs>
        <w:ind w:left="5760" w:hanging="360"/>
      </w:pPr>
      <w:rPr>
        <w:rFonts w:ascii="Courier New" w:eastAsia="Times New Roman" w:hAnsi="Courier New"/>
        <w:b w:val="0"/>
        <w:bCs w:val="0"/>
        <w:i w:val="0"/>
        <w:iCs w:val="0"/>
        <w:strike w:val="0"/>
        <w:color w:val="000000"/>
        <w:sz w:val="20"/>
        <w:szCs w:val="20"/>
        <w:u w:val="none"/>
      </w:rPr>
    </w:lvl>
    <w:lvl w:ilvl="8" w:tplc="2154F63C">
      <w:start w:val="1"/>
      <w:numFmt w:val="bullet"/>
      <w:lvlText w:val="■"/>
      <w:lvlJc w:val="right"/>
      <w:pPr>
        <w:tabs>
          <w:tab w:val="num" w:pos="0"/>
        </w:tabs>
        <w:ind w:left="6480" w:hanging="180"/>
      </w:pPr>
      <w:rPr>
        <w:rFonts w:ascii="Verdana" w:eastAsia="Times New Roman" w:hAnsi="Verdana"/>
        <w:b w:val="0"/>
        <w:bCs w:val="0"/>
        <w:i w:val="0"/>
        <w:iCs w:val="0"/>
        <w:strike w:val="0"/>
        <w:color w:val="000000"/>
        <w:sz w:val="20"/>
        <w:szCs w:val="20"/>
        <w:u w:val="none"/>
      </w:rPr>
    </w:lvl>
  </w:abstractNum>
  <w:abstractNum w:abstractNumId="1">
    <w:nsid w:val="00000002"/>
    <w:multiLevelType w:val="hybridMultilevel"/>
    <w:tmpl w:val="00000002"/>
    <w:lvl w:ilvl="0" w:tplc="2C785244">
      <w:start w:val="1"/>
      <w:numFmt w:val="lowerLetter"/>
      <w:lvlText w:val="%1."/>
      <w:lvlJc w:val="left"/>
      <w:pPr>
        <w:tabs>
          <w:tab w:val="num" w:pos="0"/>
        </w:tabs>
        <w:ind w:left="720" w:hanging="360"/>
      </w:pPr>
      <w:rPr>
        <w:rFonts w:ascii="Times New Roman" w:eastAsia="Times New Roman" w:hAnsi="Times New Roman"/>
        <w:b w:val="0"/>
        <w:bCs w:val="0"/>
        <w:i w:val="0"/>
        <w:iCs w:val="0"/>
        <w:strike w:val="0"/>
        <w:color w:val="000000"/>
        <w:sz w:val="20"/>
        <w:szCs w:val="20"/>
        <w:u w:val="none"/>
      </w:rPr>
    </w:lvl>
    <w:lvl w:ilvl="1" w:tplc="6B60BDE0">
      <w:start w:val="1"/>
      <w:numFmt w:val="lowerLetter"/>
      <w:lvlText w:val="%2."/>
      <w:lvlJc w:val="left"/>
      <w:pPr>
        <w:tabs>
          <w:tab w:val="num" w:pos="0"/>
        </w:tabs>
        <w:ind w:left="1440" w:hanging="360"/>
      </w:pPr>
      <w:rPr>
        <w:rFonts w:ascii="Times New Roman" w:eastAsia="Times New Roman" w:hAnsi="Times New Roman"/>
        <w:b w:val="0"/>
        <w:bCs w:val="0"/>
        <w:i w:val="0"/>
        <w:iCs w:val="0"/>
        <w:strike w:val="0"/>
        <w:color w:val="000000"/>
        <w:sz w:val="20"/>
        <w:szCs w:val="20"/>
        <w:u w:val="none"/>
      </w:rPr>
    </w:lvl>
    <w:lvl w:ilvl="2" w:tplc="B3DEEA98">
      <w:start w:val="1"/>
      <w:numFmt w:val="lowerRoman"/>
      <w:lvlText w:val="%3."/>
      <w:lvlJc w:val="right"/>
      <w:pPr>
        <w:tabs>
          <w:tab w:val="num" w:pos="0"/>
        </w:tabs>
        <w:ind w:left="2160" w:hanging="180"/>
      </w:pPr>
      <w:rPr>
        <w:rFonts w:ascii="Times New Roman" w:eastAsia="Times New Roman" w:hAnsi="Times New Roman"/>
        <w:b w:val="0"/>
        <w:bCs w:val="0"/>
        <w:i w:val="0"/>
        <w:iCs w:val="0"/>
        <w:strike w:val="0"/>
        <w:color w:val="000000"/>
        <w:sz w:val="20"/>
        <w:szCs w:val="20"/>
        <w:u w:val="none"/>
      </w:rPr>
    </w:lvl>
    <w:lvl w:ilvl="3" w:tplc="5AE46EA8">
      <w:start w:val="1"/>
      <w:numFmt w:val="decimal"/>
      <w:lvlText w:val="%4."/>
      <w:lvlJc w:val="left"/>
      <w:pPr>
        <w:tabs>
          <w:tab w:val="num" w:pos="0"/>
        </w:tabs>
        <w:ind w:left="2880" w:hanging="360"/>
      </w:pPr>
      <w:rPr>
        <w:rFonts w:ascii="Times New Roman" w:eastAsia="Times New Roman" w:hAnsi="Times New Roman"/>
        <w:b w:val="0"/>
        <w:bCs w:val="0"/>
        <w:i w:val="0"/>
        <w:iCs w:val="0"/>
        <w:strike w:val="0"/>
        <w:color w:val="000000"/>
        <w:sz w:val="20"/>
        <w:szCs w:val="20"/>
        <w:u w:val="none"/>
      </w:rPr>
    </w:lvl>
    <w:lvl w:ilvl="4" w:tplc="BB9E4486">
      <w:start w:val="1"/>
      <w:numFmt w:val="lowerLetter"/>
      <w:lvlText w:val="%5."/>
      <w:lvlJc w:val="left"/>
      <w:pPr>
        <w:tabs>
          <w:tab w:val="num" w:pos="0"/>
        </w:tabs>
        <w:ind w:left="3600" w:hanging="360"/>
      </w:pPr>
      <w:rPr>
        <w:rFonts w:ascii="Times New Roman" w:eastAsia="Times New Roman" w:hAnsi="Times New Roman"/>
        <w:b w:val="0"/>
        <w:bCs w:val="0"/>
        <w:i w:val="0"/>
        <w:iCs w:val="0"/>
        <w:strike w:val="0"/>
        <w:color w:val="000000"/>
        <w:sz w:val="20"/>
        <w:szCs w:val="20"/>
        <w:u w:val="none"/>
      </w:rPr>
    </w:lvl>
    <w:lvl w:ilvl="5" w:tplc="3A4C01D0">
      <w:start w:val="1"/>
      <w:numFmt w:val="lowerRoman"/>
      <w:lvlText w:val="%6."/>
      <w:lvlJc w:val="right"/>
      <w:pPr>
        <w:tabs>
          <w:tab w:val="num" w:pos="0"/>
        </w:tabs>
        <w:ind w:left="4320" w:hanging="180"/>
      </w:pPr>
      <w:rPr>
        <w:rFonts w:ascii="Times New Roman" w:eastAsia="Times New Roman" w:hAnsi="Times New Roman"/>
        <w:b w:val="0"/>
        <w:bCs w:val="0"/>
        <w:i w:val="0"/>
        <w:iCs w:val="0"/>
        <w:strike w:val="0"/>
        <w:color w:val="000000"/>
        <w:sz w:val="20"/>
        <w:szCs w:val="20"/>
        <w:u w:val="none"/>
      </w:rPr>
    </w:lvl>
    <w:lvl w:ilvl="6" w:tplc="DEC6E3C8">
      <w:start w:val="1"/>
      <w:numFmt w:val="decimal"/>
      <w:lvlText w:val="%7."/>
      <w:lvlJc w:val="left"/>
      <w:pPr>
        <w:tabs>
          <w:tab w:val="num" w:pos="0"/>
        </w:tabs>
        <w:ind w:left="5040" w:hanging="360"/>
      </w:pPr>
      <w:rPr>
        <w:rFonts w:ascii="Times New Roman" w:eastAsia="Times New Roman" w:hAnsi="Times New Roman"/>
        <w:b w:val="0"/>
        <w:bCs w:val="0"/>
        <w:i w:val="0"/>
        <w:iCs w:val="0"/>
        <w:strike w:val="0"/>
        <w:color w:val="000000"/>
        <w:sz w:val="20"/>
        <w:szCs w:val="20"/>
        <w:u w:val="none"/>
      </w:rPr>
    </w:lvl>
    <w:lvl w:ilvl="7" w:tplc="32624202">
      <w:start w:val="1"/>
      <w:numFmt w:val="lowerLetter"/>
      <w:lvlText w:val="%8."/>
      <w:lvlJc w:val="left"/>
      <w:pPr>
        <w:tabs>
          <w:tab w:val="num" w:pos="0"/>
        </w:tabs>
        <w:ind w:left="5760" w:hanging="360"/>
      </w:pPr>
      <w:rPr>
        <w:rFonts w:ascii="Times New Roman" w:eastAsia="Times New Roman" w:hAnsi="Times New Roman"/>
        <w:b w:val="0"/>
        <w:bCs w:val="0"/>
        <w:i w:val="0"/>
        <w:iCs w:val="0"/>
        <w:strike w:val="0"/>
        <w:color w:val="000000"/>
        <w:sz w:val="20"/>
        <w:szCs w:val="20"/>
        <w:u w:val="none"/>
      </w:rPr>
    </w:lvl>
    <w:lvl w:ilvl="8" w:tplc="CE96DA30">
      <w:start w:val="1"/>
      <w:numFmt w:val="lowerRoman"/>
      <w:lvlText w:val="%9."/>
      <w:lvlJc w:val="right"/>
      <w:pPr>
        <w:tabs>
          <w:tab w:val="num" w:pos="0"/>
        </w:tabs>
        <w:ind w:left="6480" w:hanging="180"/>
      </w:pPr>
      <w:rPr>
        <w:rFonts w:ascii="Times New Roman" w:eastAsia="Times New Roman" w:hAnsi="Times New Roman"/>
        <w:b w:val="0"/>
        <w:bCs w:val="0"/>
        <w:i w:val="0"/>
        <w:iCs w:val="0"/>
        <w:strike w:val="0"/>
        <w:color w:val="000000"/>
        <w:sz w:val="20"/>
        <w:szCs w:val="20"/>
        <w:u w:val="none"/>
      </w:rPr>
    </w:lvl>
  </w:abstractNum>
  <w:abstractNum w:abstractNumId="2">
    <w:nsid w:val="07393EA7"/>
    <w:multiLevelType w:val="hybridMultilevel"/>
    <w:tmpl w:val="F8683182"/>
    <w:lvl w:ilvl="0" w:tplc="31AAB9F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09004D"/>
    <w:multiLevelType w:val="hybridMultilevel"/>
    <w:tmpl w:val="4D32E6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613E3F"/>
    <w:multiLevelType w:val="hybridMultilevel"/>
    <w:tmpl w:val="89AE63F8"/>
    <w:lvl w:ilvl="0" w:tplc="04090011">
      <w:start w:val="1"/>
      <w:numFmt w:val="decimal"/>
      <w:lvlText w:val="%1)"/>
      <w:lvlJc w:val="left"/>
      <w:pPr>
        <w:ind w:left="41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7D4392"/>
    <w:multiLevelType w:val="hybridMultilevel"/>
    <w:tmpl w:val="06A64DE4"/>
    <w:lvl w:ilvl="0" w:tplc="10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1818DA"/>
    <w:multiLevelType w:val="hybridMultilevel"/>
    <w:tmpl w:val="6D20BB6C"/>
    <w:lvl w:ilvl="0" w:tplc="04090011">
      <w:start w:val="1"/>
      <w:numFmt w:val="decimal"/>
      <w:lvlText w:val="%1)"/>
      <w:lvlJc w:val="left"/>
      <w:pPr>
        <w:tabs>
          <w:tab w:val="num" w:pos="720"/>
        </w:tabs>
        <w:ind w:left="720" w:hanging="360"/>
      </w:pPr>
      <w:rPr>
        <w:rFonts w:hint="default"/>
      </w:rPr>
    </w:lvl>
    <w:lvl w:ilvl="1" w:tplc="C686A28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97501A"/>
    <w:multiLevelType w:val="hybridMultilevel"/>
    <w:tmpl w:val="C5FE3D3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A985396"/>
    <w:multiLevelType w:val="hybridMultilevel"/>
    <w:tmpl w:val="1D9C52DC"/>
    <w:lvl w:ilvl="0" w:tplc="557CDF2C">
      <w:start w:val="1"/>
      <w:numFmt w:val="decimal"/>
      <w:lvlText w:val="%1)"/>
      <w:lvlJc w:val="left"/>
      <w:pPr>
        <w:tabs>
          <w:tab w:val="num" w:pos="720"/>
        </w:tabs>
        <w:ind w:left="720" w:hanging="360"/>
      </w:pPr>
      <w:rPr>
        <w:rFonts w:hint="default"/>
      </w:rPr>
    </w:lvl>
    <w:lvl w:ilvl="1" w:tplc="C686A28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4D762A"/>
    <w:multiLevelType w:val="hybridMultilevel"/>
    <w:tmpl w:val="ED1A8A9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36A46969"/>
    <w:multiLevelType w:val="hybridMultilevel"/>
    <w:tmpl w:val="7568A6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D23B0F"/>
    <w:multiLevelType w:val="hybridMultilevel"/>
    <w:tmpl w:val="905E00F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C0D02DF"/>
    <w:multiLevelType w:val="hybridMultilevel"/>
    <w:tmpl w:val="1D9C52DC"/>
    <w:lvl w:ilvl="0" w:tplc="557CDF2C">
      <w:start w:val="1"/>
      <w:numFmt w:val="decimal"/>
      <w:lvlText w:val="%1)"/>
      <w:lvlJc w:val="left"/>
      <w:pPr>
        <w:tabs>
          <w:tab w:val="num" w:pos="720"/>
        </w:tabs>
        <w:ind w:left="720" w:hanging="360"/>
      </w:pPr>
      <w:rPr>
        <w:rFonts w:hint="default"/>
      </w:rPr>
    </w:lvl>
    <w:lvl w:ilvl="1" w:tplc="C686A28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CA961CC"/>
    <w:multiLevelType w:val="hybridMultilevel"/>
    <w:tmpl w:val="9FCA8D9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DE37023"/>
    <w:multiLevelType w:val="hybridMultilevel"/>
    <w:tmpl w:val="5EAA2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4E4C6D"/>
    <w:multiLevelType w:val="hybridMultilevel"/>
    <w:tmpl w:val="DAEC3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6">
    <w:nsid w:val="418953E1"/>
    <w:multiLevelType w:val="hybridMultilevel"/>
    <w:tmpl w:val="D5AEF64E"/>
    <w:lvl w:ilvl="0" w:tplc="9BDCAE20">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nsid w:val="462F308D"/>
    <w:multiLevelType w:val="hybridMultilevel"/>
    <w:tmpl w:val="D55221F4"/>
    <w:lvl w:ilvl="0" w:tplc="A8BA82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E561CF"/>
    <w:multiLevelType w:val="hybridMultilevel"/>
    <w:tmpl w:val="BE60E77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4CE814B3"/>
    <w:multiLevelType w:val="hybridMultilevel"/>
    <w:tmpl w:val="8CEE0F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F979E1"/>
    <w:multiLevelType w:val="hybridMultilevel"/>
    <w:tmpl w:val="B432984E"/>
    <w:lvl w:ilvl="0" w:tplc="04962F08">
      <w:start w:val="1"/>
      <w:numFmt w:val="bullet"/>
      <w:lvlText w:val="-"/>
      <w:lvlJc w:val="left"/>
      <w:pPr>
        <w:ind w:left="800" w:hanging="360"/>
      </w:pPr>
      <w:rPr>
        <w:rFonts w:ascii="Times New Roman" w:eastAsia="Times New Roman" w:hAnsi="Times New Roman" w:cs="Times New Roman" w:hint="default"/>
      </w:rPr>
    </w:lvl>
    <w:lvl w:ilvl="1" w:tplc="04090003" w:tentative="1">
      <w:start w:val="1"/>
      <w:numFmt w:val="bullet"/>
      <w:lvlText w:val="o"/>
      <w:lvlJc w:val="left"/>
      <w:pPr>
        <w:ind w:left="1300" w:hanging="360"/>
      </w:pPr>
      <w:rPr>
        <w:rFonts w:ascii="Courier New" w:hAnsi="Courier New" w:cs="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cs="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cs="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1">
    <w:nsid w:val="55D17E10"/>
    <w:multiLevelType w:val="hybridMultilevel"/>
    <w:tmpl w:val="DA6ABE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60C36"/>
    <w:multiLevelType w:val="hybridMultilevel"/>
    <w:tmpl w:val="A05EE0B0"/>
    <w:lvl w:ilvl="0" w:tplc="4C62B658">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82A18F8"/>
    <w:multiLevelType w:val="hybridMultilevel"/>
    <w:tmpl w:val="CE8A1D2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07405D5"/>
    <w:multiLevelType w:val="hybridMultilevel"/>
    <w:tmpl w:val="15ACB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003083"/>
    <w:multiLevelType w:val="hybridMultilevel"/>
    <w:tmpl w:val="9378CC6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6">
    <w:nsid w:val="6D8F4A95"/>
    <w:multiLevelType w:val="hybridMultilevel"/>
    <w:tmpl w:val="A178F4A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23A62DB"/>
    <w:multiLevelType w:val="hybridMultilevel"/>
    <w:tmpl w:val="8BC46D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F5292A"/>
    <w:multiLevelType w:val="hybridMultilevel"/>
    <w:tmpl w:val="8F6EF64E"/>
    <w:lvl w:ilvl="0" w:tplc="9AB0ED92">
      <w:start w:val="1"/>
      <w:numFmt w:val="decimal"/>
      <w:lvlText w:val="%1."/>
      <w:lvlJc w:val="left"/>
      <w:pPr>
        <w:ind w:left="1080" w:hanging="72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 w:numId="3">
    <w:abstractNumId w:val="15"/>
  </w:num>
  <w:num w:numId="4">
    <w:abstractNumId w:val="18"/>
  </w:num>
  <w:num w:numId="5">
    <w:abstractNumId w:val="25"/>
  </w:num>
  <w:num w:numId="6">
    <w:abstractNumId w:val="16"/>
  </w:num>
  <w:num w:numId="7">
    <w:abstractNumId w:val="20"/>
  </w:num>
  <w:num w:numId="8">
    <w:abstractNumId w:val="14"/>
  </w:num>
  <w:num w:numId="9">
    <w:abstractNumId w:val="17"/>
  </w:num>
  <w:num w:numId="10">
    <w:abstractNumId w:val="24"/>
  </w:num>
  <w:num w:numId="11">
    <w:abstractNumId w:val="2"/>
  </w:num>
  <w:num w:numId="12">
    <w:abstractNumId w:val="6"/>
  </w:num>
  <w:num w:numId="13">
    <w:abstractNumId w:val="3"/>
  </w:num>
  <w:num w:numId="14">
    <w:abstractNumId w:val="22"/>
  </w:num>
  <w:num w:numId="15">
    <w:abstractNumId w:val="26"/>
  </w:num>
  <w:num w:numId="16">
    <w:abstractNumId w:val="7"/>
  </w:num>
  <w:num w:numId="17">
    <w:abstractNumId w:val="11"/>
  </w:num>
  <w:num w:numId="18">
    <w:abstractNumId w:val="13"/>
  </w:num>
  <w:num w:numId="19">
    <w:abstractNumId w:val="23"/>
  </w:num>
  <w:num w:numId="20">
    <w:abstractNumId w:val="5"/>
  </w:num>
  <w:num w:numId="21">
    <w:abstractNumId w:val="12"/>
  </w:num>
  <w:num w:numId="22">
    <w:abstractNumId w:val="10"/>
  </w:num>
  <w:num w:numId="23">
    <w:abstractNumId w:val="19"/>
  </w:num>
  <w:num w:numId="24">
    <w:abstractNumId w:val="21"/>
  </w:num>
  <w:num w:numId="25">
    <w:abstractNumId w:val="27"/>
  </w:num>
  <w:num w:numId="26">
    <w:abstractNumId w:val="4"/>
  </w:num>
  <w:num w:numId="27">
    <w:abstractNumId w:val="8"/>
  </w:num>
  <w:num w:numId="28">
    <w:abstractNumId w:val="9"/>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stylePaneFormatFilter w:val="3F01"/>
  <w:defaultTabStop w:val="720"/>
  <w:drawingGridHorizontalSpacing w:val="110"/>
  <w:displayHorizontalDrawingGridEvery w:val="2"/>
  <w:characterSpacingControl w:val="doNotCompress"/>
  <w:savePreviewPicture/>
  <w:compat/>
  <w:rsids>
    <w:rsidRoot w:val="00A77B3E"/>
    <w:rsid w:val="00002050"/>
    <w:rsid w:val="00003FE1"/>
    <w:rsid w:val="0006665B"/>
    <w:rsid w:val="00085A7D"/>
    <w:rsid w:val="000A37F0"/>
    <w:rsid w:val="00104BA3"/>
    <w:rsid w:val="00144395"/>
    <w:rsid w:val="001648A4"/>
    <w:rsid w:val="001C6164"/>
    <w:rsid w:val="00215634"/>
    <w:rsid w:val="002220EB"/>
    <w:rsid w:val="00225CE6"/>
    <w:rsid w:val="0028203B"/>
    <w:rsid w:val="00286E8B"/>
    <w:rsid w:val="002926B6"/>
    <w:rsid w:val="002A1F6E"/>
    <w:rsid w:val="002A70FF"/>
    <w:rsid w:val="002E47DF"/>
    <w:rsid w:val="002F0246"/>
    <w:rsid w:val="002F1B2C"/>
    <w:rsid w:val="002F74A8"/>
    <w:rsid w:val="003560BC"/>
    <w:rsid w:val="00357E3A"/>
    <w:rsid w:val="003623FC"/>
    <w:rsid w:val="003B3B45"/>
    <w:rsid w:val="004101A9"/>
    <w:rsid w:val="0042158C"/>
    <w:rsid w:val="00425CA9"/>
    <w:rsid w:val="00456FB5"/>
    <w:rsid w:val="004A1AFB"/>
    <w:rsid w:val="004B0386"/>
    <w:rsid w:val="004B21A9"/>
    <w:rsid w:val="004F5C3A"/>
    <w:rsid w:val="00504B78"/>
    <w:rsid w:val="005061A5"/>
    <w:rsid w:val="00506932"/>
    <w:rsid w:val="00507EFF"/>
    <w:rsid w:val="00536E00"/>
    <w:rsid w:val="0055333E"/>
    <w:rsid w:val="00556AC4"/>
    <w:rsid w:val="00590599"/>
    <w:rsid w:val="0059501D"/>
    <w:rsid w:val="005B1CBF"/>
    <w:rsid w:val="005B5F6C"/>
    <w:rsid w:val="005D5608"/>
    <w:rsid w:val="00621885"/>
    <w:rsid w:val="006420A3"/>
    <w:rsid w:val="006454E1"/>
    <w:rsid w:val="00653BA5"/>
    <w:rsid w:val="00705DC4"/>
    <w:rsid w:val="00715194"/>
    <w:rsid w:val="00722DDF"/>
    <w:rsid w:val="0076280D"/>
    <w:rsid w:val="007729D5"/>
    <w:rsid w:val="007D766C"/>
    <w:rsid w:val="007F2D8B"/>
    <w:rsid w:val="00826DF2"/>
    <w:rsid w:val="00835B77"/>
    <w:rsid w:val="00841A06"/>
    <w:rsid w:val="00852C41"/>
    <w:rsid w:val="0086304E"/>
    <w:rsid w:val="00890D34"/>
    <w:rsid w:val="008D3E45"/>
    <w:rsid w:val="009075B1"/>
    <w:rsid w:val="00917F58"/>
    <w:rsid w:val="00923201"/>
    <w:rsid w:val="009441F2"/>
    <w:rsid w:val="00956FD5"/>
    <w:rsid w:val="00961FB2"/>
    <w:rsid w:val="00981A7E"/>
    <w:rsid w:val="0099569A"/>
    <w:rsid w:val="00996246"/>
    <w:rsid w:val="009F57D3"/>
    <w:rsid w:val="00A07C90"/>
    <w:rsid w:val="00A20A57"/>
    <w:rsid w:val="00A640EC"/>
    <w:rsid w:val="00A77B3E"/>
    <w:rsid w:val="00A90B4D"/>
    <w:rsid w:val="00AF61A3"/>
    <w:rsid w:val="00B36C3D"/>
    <w:rsid w:val="00B76583"/>
    <w:rsid w:val="00B906EB"/>
    <w:rsid w:val="00BA336F"/>
    <w:rsid w:val="00C225AE"/>
    <w:rsid w:val="00C23688"/>
    <w:rsid w:val="00C33179"/>
    <w:rsid w:val="00C3754B"/>
    <w:rsid w:val="00CA6911"/>
    <w:rsid w:val="00CC1377"/>
    <w:rsid w:val="00CC47A4"/>
    <w:rsid w:val="00CD5B92"/>
    <w:rsid w:val="00D442E5"/>
    <w:rsid w:val="00D80EA1"/>
    <w:rsid w:val="00DA3B15"/>
    <w:rsid w:val="00DA69B6"/>
    <w:rsid w:val="00DD34D8"/>
    <w:rsid w:val="00DE1EE8"/>
    <w:rsid w:val="00DF414E"/>
    <w:rsid w:val="00E32D47"/>
    <w:rsid w:val="00E46DB3"/>
    <w:rsid w:val="00E55043"/>
    <w:rsid w:val="00E7638C"/>
    <w:rsid w:val="00E974E2"/>
    <w:rsid w:val="00EA1005"/>
    <w:rsid w:val="00F4123E"/>
    <w:rsid w:val="00F529F6"/>
    <w:rsid w:val="00F6062C"/>
    <w:rsid w:val="00F626DE"/>
    <w:rsid w:val="00FB4B32"/>
    <w:rsid w:val="00FD2DAA"/>
    <w:rsid w:val="00FD74ED"/>
    <w:rsid w:val="00FF176C"/>
    <w:rsid w:val="00FF7F7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B2"/>
    <w:rPr>
      <w:color w:val="000000"/>
      <w:sz w:val="22"/>
      <w:szCs w:val="22"/>
    </w:rPr>
  </w:style>
  <w:style w:type="paragraph" w:styleId="Heading1">
    <w:name w:val="heading 1"/>
    <w:basedOn w:val="Normal"/>
    <w:next w:val="Normal"/>
    <w:link w:val="Heading1Char"/>
    <w:uiPriority w:val="99"/>
    <w:qFormat/>
    <w:rsid w:val="004101A9"/>
    <w:pPr>
      <w:spacing w:before="240" w:after="60"/>
      <w:outlineLvl w:val="0"/>
    </w:pPr>
    <w:rPr>
      <w:rFonts w:ascii="Arial" w:hAnsi="Arial" w:cs="Arial"/>
      <w:b/>
      <w:bCs/>
      <w:sz w:val="32"/>
      <w:szCs w:val="32"/>
    </w:rPr>
  </w:style>
  <w:style w:type="paragraph" w:styleId="Heading2">
    <w:name w:val="heading 2"/>
    <w:basedOn w:val="Normal"/>
    <w:next w:val="Normal"/>
    <w:link w:val="Heading2Char"/>
    <w:uiPriority w:val="99"/>
    <w:qFormat/>
    <w:rsid w:val="004101A9"/>
    <w:p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4101A9"/>
    <w:p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101A9"/>
    <w:pPr>
      <w:spacing w:before="240" w:after="60"/>
      <w:outlineLvl w:val="3"/>
    </w:pPr>
    <w:rPr>
      <w:b/>
      <w:bCs/>
      <w:sz w:val="28"/>
      <w:szCs w:val="28"/>
    </w:rPr>
  </w:style>
  <w:style w:type="paragraph" w:styleId="Heading5">
    <w:name w:val="heading 5"/>
    <w:basedOn w:val="Normal"/>
    <w:next w:val="Normal"/>
    <w:link w:val="Heading5Char"/>
    <w:uiPriority w:val="99"/>
    <w:qFormat/>
    <w:rsid w:val="004101A9"/>
    <w:pPr>
      <w:spacing w:before="240" w:after="60"/>
      <w:outlineLvl w:val="4"/>
    </w:pPr>
    <w:rPr>
      <w:b/>
      <w:bCs/>
      <w:i/>
      <w:iCs/>
      <w:sz w:val="26"/>
      <w:szCs w:val="26"/>
    </w:rPr>
  </w:style>
  <w:style w:type="paragraph" w:styleId="Heading6">
    <w:name w:val="heading 6"/>
    <w:basedOn w:val="Normal"/>
    <w:next w:val="Normal"/>
    <w:link w:val="Heading6Char"/>
    <w:uiPriority w:val="99"/>
    <w:qFormat/>
    <w:rsid w:val="004101A9"/>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8E0"/>
    <w:rPr>
      <w:rFonts w:ascii="Cambria" w:eastAsia="Times New Roman" w:hAnsi="Cambria" w:cs="Times New Roman"/>
      <w:b/>
      <w:bCs/>
      <w:color w:val="000000"/>
      <w:kern w:val="32"/>
      <w:sz w:val="32"/>
      <w:szCs w:val="32"/>
    </w:rPr>
  </w:style>
  <w:style w:type="character" w:customStyle="1" w:styleId="Heading2Char">
    <w:name w:val="Heading 2 Char"/>
    <w:basedOn w:val="DefaultParagraphFont"/>
    <w:link w:val="Heading2"/>
    <w:uiPriority w:val="9"/>
    <w:semiHidden/>
    <w:rsid w:val="00BE48E0"/>
    <w:rPr>
      <w:rFonts w:ascii="Cambria" w:eastAsia="Times New Roman" w:hAnsi="Cambria" w:cs="Times New Roman"/>
      <w:b/>
      <w:bCs/>
      <w:i/>
      <w:iCs/>
      <w:color w:val="000000"/>
      <w:sz w:val="28"/>
      <w:szCs w:val="28"/>
    </w:rPr>
  </w:style>
  <w:style w:type="character" w:customStyle="1" w:styleId="Heading3Char">
    <w:name w:val="Heading 3 Char"/>
    <w:basedOn w:val="DefaultParagraphFont"/>
    <w:link w:val="Heading3"/>
    <w:uiPriority w:val="9"/>
    <w:semiHidden/>
    <w:rsid w:val="00BE48E0"/>
    <w:rPr>
      <w:rFonts w:ascii="Cambria" w:eastAsia="Times New Roman" w:hAnsi="Cambria" w:cs="Times New Roman"/>
      <w:b/>
      <w:bCs/>
      <w:color w:val="000000"/>
      <w:sz w:val="26"/>
      <w:szCs w:val="26"/>
    </w:rPr>
  </w:style>
  <w:style w:type="character" w:customStyle="1" w:styleId="Heading4Char">
    <w:name w:val="Heading 4 Char"/>
    <w:basedOn w:val="DefaultParagraphFont"/>
    <w:link w:val="Heading4"/>
    <w:uiPriority w:val="9"/>
    <w:semiHidden/>
    <w:rsid w:val="00BE48E0"/>
    <w:rPr>
      <w:rFonts w:ascii="Calibri" w:eastAsia="Times New Roman" w:hAnsi="Calibri" w:cs="Times New Roman"/>
      <w:b/>
      <w:bCs/>
      <w:color w:val="000000"/>
      <w:sz w:val="28"/>
      <w:szCs w:val="28"/>
    </w:rPr>
  </w:style>
  <w:style w:type="character" w:customStyle="1" w:styleId="Heading5Char">
    <w:name w:val="Heading 5 Char"/>
    <w:basedOn w:val="DefaultParagraphFont"/>
    <w:link w:val="Heading5"/>
    <w:uiPriority w:val="9"/>
    <w:semiHidden/>
    <w:rsid w:val="00BE48E0"/>
    <w:rPr>
      <w:rFonts w:ascii="Calibri" w:eastAsia="Times New Roman" w:hAnsi="Calibri" w:cs="Times New Roman"/>
      <w:b/>
      <w:bCs/>
      <w:i/>
      <w:iCs/>
      <w:color w:val="000000"/>
      <w:sz w:val="26"/>
      <w:szCs w:val="26"/>
    </w:rPr>
  </w:style>
  <w:style w:type="character" w:customStyle="1" w:styleId="Heading6Char">
    <w:name w:val="Heading 6 Char"/>
    <w:basedOn w:val="DefaultParagraphFont"/>
    <w:link w:val="Heading6"/>
    <w:uiPriority w:val="9"/>
    <w:semiHidden/>
    <w:rsid w:val="00BE48E0"/>
    <w:rPr>
      <w:rFonts w:ascii="Calibri" w:eastAsia="Times New Roman" w:hAnsi="Calibri" w:cs="Times New Roman"/>
      <w:b/>
      <w:bCs/>
      <w:color w:val="000000"/>
    </w:rPr>
  </w:style>
  <w:style w:type="character" w:styleId="Hyperlink">
    <w:name w:val="Hyperlink"/>
    <w:basedOn w:val="DefaultParagraphFont"/>
    <w:uiPriority w:val="99"/>
    <w:rsid w:val="002A70FF"/>
    <w:rPr>
      <w:color w:val="0000FF"/>
      <w:u w:val="single"/>
    </w:rPr>
  </w:style>
  <w:style w:type="character" w:styleId="FollowedHyperlink">
    <w:name w:val="FollowedHyperlink"/>
    <w:basedOn w:val="DefaultParagraphFont"/>
    <w:uiPriority w:val="99"/>
    <w:rsid w:val="002A70FF"/>
    <w:rPr>
      <w:color w:val="800080"/>
      <w:u w:val="single"/>
    </w:rPr>
  </w:style>
  <w:style w:type="paragraph" w:styleId="ListParagraph">
    <w:name w:val="List Paragraph"/>
    <w:basedOn w:val="Normal"/>
    <w:uiPriority w:val="34"/>
    <w:qFormat/>
    <w:rsid w:val="00996246"/>
    <w:pPr>
      <w:ind w:left="720"/>
      <w:contextualSpacing/>
    </w:pPr>
  </w:style>
  <w:style w:type="character" w:styleId="CommentReference">
    <w:name w:val="annotation reference"/>
    <w:basedOn w:val="DefaultParagraphFont"/>
    <w:uiPriority w:val="99"/>
    <w:semiHidden/>
    <w:unhideWhenUsed/>
    <w:rsid w:val="00705DC4"/>
    <w:rPr>
      <w:sz w:val="16"/>
      <w:szCs w:val="16"/>
    </w:rPr>
  </w:style>
  <w:style w:type="paragraph" w:styleId="CommentText">
    <w:name w:val="annotation text"/>
    <w:basedOn w:val="Normal"/>
    <w:link w:val="CommentTextChar"/>
    <w:uiPriority w:val="99"/>
    <w:semiHidden/>
    <w:unhideWhenUsed/>
    <w:rsid w:val="00705DC4"/>
    <w:rPr>
      <w:sz w:val="20"/>
      <w:szCs w:val="20"/>
    </w:rPr>
  </w:style>
  <w:style w:type="character" w:customStyle="1" w:styleId="CommentTextChar">
    <w:name w:val="Comment Text Char"/>
    <w:basedOn w:val="DefaultParagraphFont"/>
    <w:link w:val="CommentText"/>
    <w:uiPriority w:val="99"/>
    <w:semiHidden/>
    <w:rsid w:val="00705DC4"/>
    <w:rPr>
      <w:color w:val="000000"/>
      <w:sz w:val="20"/>
      <w:szCs w:val="20"/>
    </w:rPr>
  </w:style>
  <w:style w:type="paragraph" w:styleId="CommentSubject">
    <w:name w:val="annotation subject"/>
    <w:basedOn w:val="CommentText"/>
    <w:next w:val="CommentText"/>
    <w:link w:val="CommentSubjectChar"/>
    <w:uiPriority w:val="99"/>
    <w:semiHidden/>
    <w:unhideWhenUsed/>
    <w:rsid w:val="00705DC4"/>
    <w:rPr>
      <w:b/>
      <w:bCs/>
    </w:rPr>
  </w:style>
  <w:style w:type="character" w:customStyle="1" w:styleId="CommentSubjectChar">
    <w:name w:val="Comment Subject Char"/>
    <w:basedOn w:val="CommentTextChar"/>
    <w:link w:val="CommentSubject"/>
    <w:uiPriority w:val="99"/>
    <w:semiHidden/>
    <w:rsid w:val="00705DC4"/>
    <w:rPr>
      <w:b/>
      <w:bCs/>
    </w:rPr>
  </w:style>
  <w:style w:type="paragraph" w:styleId="BalloonText">
    <w:name w:val="Balloon Text"/>
    <w:basedOn w:val="Normal"/>
    <w:link w:val="BalloonTextChar"/>
    <w:uiPriority w:val="99"/>
    <w:semiHidden/>
    <w:unhideWhenUsed/>
    <w:rsid w:val="00705DC4"/>
    <w:rPr>
      <w:rFonts w:ascii="Tahoma" w:hAnsi="Tahoma" w:cs="Tahoma"/>
      <w:sz w:val="16"/>
      <w:szCs w:val="16"/>
    </w:rPr>
  </w:style>
  <w:style w:type="character" w:customStyle="1" w:styleId="BalloonTextChar">
    <w:name w:val="Balloon Text Char"/>
    <w:basedOn w:val="DefaultParagraphFont"/>
    <w:link w:val="BalloonText"/>
    <w:uiPriority w:val="99"/>
    <w:semiHidden/>
    <w:rsid w:val="00705DC4"/>
    <w:rPr>
      <w:rFonts w:ascii="Tahoma" w:hAnsi="Tahoma" w:cs="Tahoma"/>
      <w:color w:val="000000"/>
      <w:sz w:val="16"/>
      <w:szCs w:val="16"/>
    </w:rPr>
  </w:style>
  <w:style w:type="paragraph" w:styleId="Revision">
    <w:name w:val="Revision"/>
    <w:hidden/>
    <w:uiPriority w:val="99"/>
    <w:semiHidden/>
    <w:rsid w:val="00A20A57"/>
    <w:rPr>
      <w:color w:val="000000"/>
      <w:sz w:val="22"/>
      <w:szCs w:val="22"/>
    </w:rPr>
  </w:style>
  <w:style w:type="table" w:styleId="TableGrid">
    <w:name w:val="Table Grid"/>
    <w:basedOn w:val="TableNormal"/>
    <w:uiPriority w:val="59"/>
    <w:rsid w:val="00722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722DDF"/>
    <w:pPr>
      <w:tabs>
        <w:tab w:val="center" w:pos="4320"/>
        <w:tab w:val="right" w:pos="8640"/>
      </w:tabs>
    </w:pPr>
    <w:rPr>
      <w:color w:val="auto"/>
      <w:sz w:val="24"/>
      <w:szCs w:val="24"/>
      <w:lang w:val="en-CA"/>
    </w:rPr>
  </w:style>
  <w:style w:type="character" w:customStyle="1" w:styleId="HeaderChar">
    <w:name w:val="Header Char"/>
    <w:basedOn w:val="DefaultParagraphFont"/>
    <w:link w:val="Header"/>
    <w:rsid w:val="00722DDF"/>
    <w:rPr>
      <w:sz w:val="24"/>
      <w:szCs w:val="24"/>
      <w:lang w:val="en-CA"/>
    </w:rPr>
  </w:style>
  <w:style w:type="character" w:styleId="PageNumber">
    <w:name w:val="page number"/>
    <w:basedOn w:val="DefaultParagraphFont"/>
    <w:rsid w:val="00722DDF"/>
  </w:style>
  <w:style w:type="paragraph" w:styleId="Footer">
    <w:name w:val="footer"/>
    <w:basedOn w:val="Normal"/>
    <w:link w:val="FooterChar"/>
    <w:rsid w:val="00722DDF"/>
    <w:pPr>
      <w:tabs>
        <w:tab w:val="center" w:pos="4320"/>
        <w:tab w:val="right" w:pos="8640"/>
      </w:tabs>
    </w:pPr>
    <w:rPr>
      <w:color w:val="auto"/>
      <w:sz w:val="24"/>
      <w:szCs w:val="24"/>
      <w:lang w:val="en-CA"/>
    </w:rPr>
  </w:style>
  <w:style w:type="character" w:customStyle="1" w:styleId="FooterChar">
    <w:name w:val="Footer Char"/>
    <w:basedOn w:val="DefaultParagraphFont"/>
    <w:link w:val="Footer"/>
    <w:rsid w:val="00722DDF"/>
    <w:rPr>
      <w:sz w:val="24"/>
      <w:szCs w:val="24"/>
      <w:lang w:val="en-CA"/>
    </w:rPr>
  </w:style>
  <w:style w:type="paragraph" w:customStyle="1" w:styleId="Default">
    <w:name w:val="Default"/>
    <w:rsid w:val="00722DDF"/>
    <w:pPr>
      <w:autoSpaceDE w:val="0"/>
      <w:autoSpaceDN w:val="0"/>
      <w:adjustRightInd w:val="0"/>
    </w:pPr>
    <w:rPr>
      <w:rFonts w:eastAsiaTheme="minorHAnsi"/>
      <w:color w:val="000000"/>
      <w:sz w:val="24"/>
      <w:szCs w:val="24"/>
      <w:lang w:val="en-CA"/>
    </w:rPr>
  </w:style>
</w:styles>
</file>

<file path=word/webSettings.xml><?xml version="1.0" encoding="utf-8"?>
<w:webSettings xmlns:r="http://schemas.openxmlformats.org/officeDocument/2006/relationships" xmlns:w="http://schemas.openxmlformats.org/wordprocessingml/2006/main">
  <w:divs>
    <w:div w:id="158007509">
      <w:marLeft w:val="0"/>
      <w:marRight w:val="0"/>
      <w:marTop w:val="0"/>
      <w:marBottom w:val="0"/>
      <w:divBdr>
        <w:top w:val="none" w:sz="0" w:space="0" w:color="auto"/>
        <w:left w:val="none" w:sz="0" w:space="0" w:color="auto"/>
        <w:bottom w:val="none" w:sz="0" w:space="0" w:color="auto"/>
        <w:right w:val="none" w:sz="0" w:space="0" w:color="auto"/>
      </w:divBdr>
      <w:divsChild>
        <w:div w:id="158007508">
          <w:marLeft w:val="0"/>
          <w:marRight w:val="0"/>
          <w:marTop w:val="0"/>
          <w:marBottom w:val="0"/>
          <w:divBdr>
            <w:top w:val="none" w:sz="0" w:space="0" w:color="auto"/>
            <w:left w:val="none" w:sz="0" w:space="0" w:color="auto"/>
            <w:bottom w:val="none" w:sz="0" w:space="0" w:color="auto"/>
            <w:right w:val="none" w:sz="0" w:space="0" w:color="auto"/>
          </w:divBdr>
          <w:divsChild>
            <w:div w:id="15800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6.wmf"/><Relationship Id="rId26" Type="http://schemas.openxmlformats.org/officeDocument/2006/relationships/image" Target="media/image14.gif"/><Relationship Id="rId39" Type="http://schemas.openxmlformats.org/officeDocument/2006/relationships/image" Target="media/image27.gif"/><Relationship Id="rId3" Type="http://schemas.openxmlformats.org/officeDocument/2006/relationships/settings" Target="settings.xml"/><Relationship Id="rId21" Type="http://schemas.openxmlformats.org/officeDocument/2006/relationships/image" Target="media/image9.jpeg"/><Relationship Id="rId34" Type="http://schemas.openxmlformats.org/officeDocument/2006/relationships/image" Target="media/image22.wmf"/><Relationship Id="rId42" Type="http://schemas.openxmlformats.org/officeDocument/2006/relationships/image" Target="media/image30.gif"/><Relationship Id="rId47" Type="http://schemas.openxmlformats.org/officeDocument/2006/relationships/image" Target="media/image35.png"/><Relationship Id="rId50" Type="http://schemas.openxmlformats.org/officeDocument/2006/relationships/hyperlink" Target="http://www.chemtopics.com/unit04/ppu4.pdf" TargetMode="External"/><Relationship Id="rId7" Type="http://schemas.openxmlformats.org/officeDocument/2006/relationships/hyperlink" Target="http://www.youtube.com/watch?v=vsP95aeLqLU&amp;feature=related" TargetMode="External"/><Relationship Id="rId12" Type="http://schemas.openxmlformats.org/officeDocument/2006/relationships/header" Target="header2.xm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image" Target="media/image21.jpeg"/><Relationship Id="rId38" Type="http://schemas.openxmlformats.org/officeDocument/2006/relationships/image" Target="media/image26.wmf"/><Relationship Id="rId46"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8.jpeg"/><Relationship Id="rId29" Type="http://schemas.openxmlformats.org/officeDocument/2006/relationships/image" Target="media/image17.png"/><Relationship Id="rId41" Type="http://schemas.openxmlformats.org/officeDocument/2006/relationships/image" Target="media/image29.gif"/><Relationship Id="rId1" Type="http://schemas.openxmlformats.org/officeDocument/2006/relationships/numbering" Target="numbering.xml"/><Relationship Id="rId6" Type="http://schemas.openxmlformats.org/officeDocument/2006/relationships/hyperlink" Target="http://www.youtube.com/watch?v=2O5PU3zB2OY" TargetMode="External"/><Relationship Id="rId11" Type="http://schemas.openxmlformats.org/officeDocument/2006/relationships/header" Target="header1.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png"/><Relationship Id="rId53" Type="http://schemas.openxmlformats.org/officeDocument/2006/relationships/theme" Target="theme/theme1.xml"/><Relationship Id="rId5" Type="http://schemas.openxmlformats.org/officeDocument/2006/relationships/hyperlink" Target="http://www.youtube.com/watch?v=5wkaIJTSZe0" TargetMode="Externa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image" Target="media/image16.jpeg"/><Relationship Id="rId36" Type="http://schemas.openxmlformats.org/officeDocument/2006/relationships/image" Target="media/image24.png"/><Relationship Id="rId49" Type="http://schemas.openxmlformats.org/officeDocument/2006/relationships/hyperlink" Target="http://www.education.com/study-help/article/chemistry-help-electron-configuration-problems/" TargetMode="External"/><Relationship Id="rId10" Type="http://schemas.openxmlformats.org/officeDocument/2006/relationships/hyperlink" Target="http://www.youtube.com/watch?v=gbPRKmSqugk&amp;feature=related" TargetMode="External"/><Relationship Id="rId19" Type="http://schemas.openxmlformats.org/officeDocument/2006/relationships/image" Target="media/image7.jpeg"/><Relationship Id="rId31" Type="http://schemas.openxmlformats.org/officeDocument/2006/relationships/image" Target="media/image19.png"/><Relationship Id="rId44" Type="http://schemas.openxmlformats.org/officeDocument/2006/relationships/image" Target="media/image32.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v=-ipttIAvvCk&amp;feature=related" TargetMode="External"/><Relationship Id="rId14" Type="http://schemas.openxmlformats.org/officeDocument/2006/relationships/image" Target="media/image2.wmf"/><Relationship Id="rId22" Type="http://schemas.openxmlformats.org/officeDocument/2006/relationships/image" Target="media/image10.jpeg"/><Relationship Id="rId27" Type="http://schemas.openxmlformats.org/officeDocument/2006/relationships/image" Target="media/image15.png"/><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1.png"/><Relationship Id="rId48" Type="http://schemas.openxmlformats.org/officeDocument/2006/relationships/hyperlink" Target="http://wps.prenhall.com/esm_hillpetrucci_genchem_4/16/4218/1079857.cw/content/index.html" TargetMode="External"/><Relationship Id="rId8" Type="http://schemas.openxmlformats.org/officeDocument/2006/relationships/hyperlink" Target="http://www.explorelearning.com/index.cfm?method=cResource.dspResourcesForCourse&amp;CourseID=327" TargetMode="External"/><Relationship Id="rId51" Type="http://schemas.openxmlformats.org/officeDocument/2006/relationships/hyperlink" Target="http://misterguch.brinkster.net/pra_covalentworkshee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7423</Words>
  <Characters>42312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Unit Plan overview covering 20 class room hours</vt:lpstr>
    </vt:vector>
  </TitlesOfParts>
  <Company/>
  <LinksUpToDate>false</LinksUpToDate>
  <CharactersWithSpaces>49636</CharactersWithSpaces>
  <SharedDoc>false</SharedDoc>
  <HLinks>
    <vt:vector size="36" baseType="variant">
      <vt:variant>
        <vt:i4>2883637</vt:i4>
      </vt:variant>
      <vt:variant>
        <vt:i4>15</vt:i4>
      </vt:variant>
      <vt:variant>
        <vt:i4>0</vt:i4>
      </vt:variant>
      <vt:variant>
        <vt:i4>5</vt:i4>
      </vt:variant>
      <vt:variant>
        <vt:lpwstr>http://www.youtube.com/watch?v=gbPRKmSqugk&amp;feature=related</vt:lpwstr>
      </vt:variant>
      <vt:variant>
        <vt:lpwstr/>
      </vt:variant>
      <vt:variant>
        <vt:i4>6815807</vt:i4>
      </vt:variant>
      <vt:variant>
        <vt:i4>12</vt:i4>
      </vt:variant>
      <vt:variant>
        <vt:i4>0</vt:i4>
      </vt:variant>
      <vt:variant>
        <vt:i4>5</vt:i4>
      </vt:variant>
      <vt:variant>
        <vt:lpwstr>http://www.youtube.com/watch?v=-ipttIAvvCk&amp;feature=related</vt:lpwstr>
      </vt:variant>
      <vt:variant>
        <vt:lpwstr/>
      </vt:variant>
      <vt:variant>
        <vt:i4>589912</vt:i4>
      </vt:variant>
      <vt:variant>
        <vt:i4>9</vt:i4>
      </vt:variant>
      <vt:variant>
        <vt:i4>0</vt:i4>
      </vt:variant>
      <vt:variant>
        <vt:i4>5</vt:i4>
      </vt:variant>
      <vt:variant>
        <vt:lpwstr>http://www.explorelearning.com/index.cfm?method=cResource.dspResourcesForCourse&amp;CourseID=327</vt:lpwstr>
      </vt:variant>
      <vt:variant>
        <vt:lpwstr/>
      </vt:variant>
      <vt:variant>
        <vt:i4>7274613</vt:i4>
      </vt:variant>
      <vt:variant>
        <vt:i4>6</vt:i4>
      </vt:variant>
      <vt:variant>
        <vt:i4>0</vt:i4>
      </vt:variant>
      <vt:variant>
        <vt:i4>5</vt:i4>
      </vt:variant>
      <vt:variant>
        <vt:lpwstr>http://www.youtube.com/watch?v=vsP95aeLqLU&amp;feature=related</vt:lpwstr>
      </vt:variant>
      <vt:variant>
        <vt:lpwstr/>
      </vt:variant>
      <vt:variant>
        <vt:i4>6750310</vt:i4>
      </vt:variant>
      <vt:variant>
        <vt:i4>3</vt:i4>
      </vt:variant>
      <vt:variant>
        <vt:i4>0</vt:i4>
      </vt:variant>
      <vt:variant>
        <vt:i4>5</vt:i4>
      </vt:variant>
      <vt:variant>
        <vt:lpwstr>http://www.youtube.com/watch?v=2O5PU3zB2OY</vt:lpwstr>
      </vt:variant>
      <vt:variant>
        <vt:lpwstr/>
      </vt:variant>
      <vt:variant>
        <vt:i4>2949165</vt:i4>
      </vt:variant>
      <vt:variant>
        <vt:i4>0</vt:i4>
      </vt:variant>
      <vt:variant>
        <vt:i4>0</vt:i4>
      </vt:variant>
      <vt:variant>
        <vt:i4>5</vt:i4>
      </vt:variant>
      <vt:variant>
        <vt:lpwstr>http://www.youtube.com/watch?v=5wkaIJTSZe0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overview covering 20 class room hours</dc:title>
  <dc:creator>Sonya</dc:creator>
  <cp:lastModifiedBy>André</cp:lastModifiedBy>
  <cp:revision>2</cp:revision>
  <cp:lastPrinted>2011-07-11T02:47:00Z</cp:lastPrinted>
  <dcterms:created xsi:type="dcterms:W3CDTF">2011-07-28T20:23:00Z</dcterms:created>
  <dcterms:modified xsi:type="dcterms:W3CDTF">2011-07-28T20:23:00Z</dcterms:modified>
</cp:coreProperties>
</file>